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881228">
      <w:pPr>
        <w:pStyle w:val="a3"/>
        <w:widowControl w:val="0"/>
        <w:tabs>
          <w:tab w:val="left" w:pos="1560"/>
        </w:tabs>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881228">
        <w:rPr>
          <w:rFonts w:ascii="GHEA Grapalat" w:hAnsi="GHEA Grapalat"/>
          <w:i w:val="0"/>
          <w:sz w:val="24"/>
          <w:szCs w:val="24"/>
        </w:rPr>
        <w:t>Комиссии от 15.06.</w:t>
      </w:r>
      <w:r w:rsidRPr="009044F1">
        <w:rPr>
          <w:rFonts w:ascii="GHEA Grapalat" w:hAnsi="GHEA Grapalat"/>
          <w:i w:val="0"/>
          <w:sz w:val="24"/>
          <w:szCs w:val="24"/>
        </w:rPr>
        <w:t>20</w:t>
      </w:r>
      <w:r w:rsidR="00881228" w:rsidRPr="00881228">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"номер решения</w:t>
      </w:r>
      <w:r w:rsidR="00881228" w:rsidRPr="00881228">
        <w:rPr>
          <w:rFonts w:ascii="GHEA Grapalat" w:hAnsi="GHEA Grapalat"/>
          <w:i w:val="0"/>
          <w:sz w:val="24"/>
          <w:szCs w:val="24"/>
        </w:rPr>
        <w:t xml:space="preserve"> </w:t>
      </w:r>
      <w:r w:rsidR="00881228">
        <w:rPr>
          <w:rFonts w:ascii="GHEA Grapalat" w:hAnsi="GHEA Grapalat"/>
          <w:i w:val="0"/>
          <w:sz w:val="24"/>
          <w:szCs w:val="24"/>
        </w:rPr>
        <w:t>N 1</w:t>
      </w:r>
      <w:r w:rsidRPr="009044F1">
        <w:rPr>
          <w:rFonts w:ascii="GHEA Grapalat" w:hAnsi="GHEA Grapalat"/>
          <w:i w:val="0"/>
          <w:sz w:val="24"/>
          <w:szCs w:val="24"/>
        </w:rPr>
        <w:t xml:space="preserve">" </w:t>
      </w:r>
    </w:p>
    <w:p w:rsidR="00881228" w:rsidRPr="00881228" w:rsidRDefault="0006703E" w:rsidP="00881228">
      <w:pPr>
        <w:pStyle w:val="a3"/>
        <w:spacing w:line="240" w:lineRule="auto"/>
        <w:jc w:val="center"/>
        <w:rPr>
          <w:rFonts w:ascii="GHEA Grapalat" w:hAnsi="GHEA Grapalat" w:cs="Sylfaen"/>
          <w:b/>
          <w:lang w:val="af-ZA" w:eastAsia="en-US" w:bidi="ar-SA"/>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81228" w:rsidRPr="00881228">
        <w:rPr>
          <w:rFonts w:ascii="GHEA Grapalat" w:hAnsi="GHEA Grapalat" w:cs="Sylfaen"/>
          <w:b/>
          <w:lang w:val="af-ZA" w:eastAsia="en-US" w:bidi="ar-SA"/>
        </w:rPr>
        <w:t>«ԳԿՏ-ԳՀ</w:t>
      </w:r>
      <w:r w:rsidR="00881228" w:rsidRPr="00881228">
        <w:rPr>
          <w:rFonts w:ascii="GHEA Grapalat" w:hAnsi="GHEA Grapalat" w:cs="Sylfaen"/>
          <w:b/>
          <w:lang w:eastAsia="en-US" w:bidi="ar-SA"/>
        </w:rPr>
        <w:t>ԱՊ</w:t>
      </w:r>
      <w:r w:rsidR="00881228" w:rsidRPr="00881228">
        <w:rPr>
          <w:rFonts w:ascii="GHEA Grapalat" w:hAnsi="GHEA Grapalat" w:cs="Sylfaen"/>
          <w:b/>
          <w:lang w:val="af-ZA" w:eastAsia="en-US" w:bidi="ar-SA"/>
        </w:rPr>
        <w:t>ՁԲ-20/2»</w:t>
      </w:r>
    </w:p>
    <w:p w:rsidR="0091042F" w:rsidRPr="009044F1" w:rsidRDefault="0091042F" w:rsidP="00881228">
      <w:pPr>
        <w:pStyle w:val="a3"/>
        <w:widowControl w:val="0"/>
        <w:spacing w:after="160" w:line="240" w:lineRule="auto"/>
        <w:ind w:firstLine="0"/>
        <w:rPr>
          <w:rFonts w:ascii="GHEA Grapalat" w:hAnsi="GHEA Grapalat"/>
          <w:i w:val="0"/>
          <w:sz w:val="24"/>
          <w:szCs w:val="24"/>
        </w:rPr>
      </w:pPr>
    </w:p>
    <w:p w:rsidR="00642EFE" w:rsidRPr="00881228" w:rsidRDefault="00642EFE" w:rsidP="00881228">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881228" w:rsidRPr="00297B13">
        <w:rPr>
          <w:rFonts w:ascii="GHEA Grapalat" w:hAnsi="GHEA Grapalat"/>
          <w:b/>
          <w:lang w:bidi="ar-SA"/>
        </w:rPr>
        <w:t xml:space="preserve">&lt;&lt; Общественная экономика </w:t>
      </w:r>
      <w:proofErr w:type="spellStart"/>
      <w:r w:rsidR="00881228" w:rsidRPr="00297B13">
        <w:rPr>
          <w:rFonts w:ascii="GHEA Grapalat" w:hAnsi="GHEA Grapalat"/>
          <w:b/>
          <w:lang w:bidi="ar-SA"/>
        </w:rPr>
        <w:t>Гарни</w:t>
      </w:r>
      <w:proofErr w:type="spellEnd"/>
      <w:r w:rsidR="00881228" w:rsidRPr="00297B13">
        <w:rPr>
          <w:rFonts w:ascii="GHEA Grapalat" w:hAnsi="GHEA Grapalat"/>
          <w:b/>
          <w:lang w:bidi="ar-SA"/>
        </w:rPr>
        <w:t xml:space="preserve"> &gt;&gt; - ГНКО</w:t>
      </w:r>
      <w:r w:rsidRPr="009044F1">
        <w:rPr>
          <w:rFonts w:ascii="GHEA Grapalat" w:hAnsi="GHEA Grapalat"/>
          <w:i w:val="0"/>
          <w:sz w:val="24"/>
          <w:szCs w:val="24"/>
        </w:rPr>
        <w:t>, находящийся по адресу</w:t>
      </w:r>
      <w:r w:rsidR="00881228" w:rsidRPr="00881228">
        <w:rPr>
          <w:rFonts w:ascii="GHEA Grapalat" w:hAnsi="GHEA Grapalat"/>
          <w:b/>
          <w:lang w:bidi="ar-SA"/>
        </w:rPr>
        <w:t xml:space="preserve"> </w:t>
      </w:r>
      <w:r w:rsidR="00881228" w:rsidRPr="00297B13">
        <w:rPr>
          <w:rFonts w:ascii="GHEA Grapalat" w:hAnsi="GHEA Grapalat"/>
          <w:b/>
          <w:lang w:bidi="ar-SA"/>
        </w:rPr>
        <w:t xml:space="preserve">Республика Армения, </w:t>
      </w:r>
      <w:proofErr w:type="spellStart"/>
      <w:r w:rsidR="00881228" w:rsidRPr="00297B13">
        <w:rPr>
          <w:rFonts w:ascii="GHEA Grapalat" w:hAnsi="GHEA Grapalat"/>
          <w:b/>
          <w:lang w:bidi="ar-SA"/>
        </w:rPr>
        <w:t>Кота</w:t>
      </w:r>
      <w:r w:rsidR="00881228">
        <w:rPr>
          <w:rFonts w:ascii="GHEA Grapalat" w:hAnsi="GHEA Grapalat"/>
          <w:b/>
          <w:lang w:bidi="ar-SA"/>
        </w:rPr>
        <w:t>йкский</w:t>
      </w:r>
      <w:proofErr w:type="spellEnd"/>
      <w:r w:rsidR="00881228">
        <w:rPr>
          <w:rFonts w:ascii="GHEA Grapalat" w:hAnsi="GHEA Grapalat"/>
          <w:b/>
          <w:lang w:bidi="ar-SA"/>
        </w:rPr>
        <w:t xml:space="preserve"> </w:t>
      </w:r>
      <w:proofErr w:type="spellStart"/>
      <w:r w:rsidR="00881228">
        <w:rPr>
          <w:rFonts w:ascii="GHEA Grapalat" w:hAnsi="GHEA Grapalat"/>
          <w:b/>
          <w:lang w:bidi="ar-SA"/>
        </w:rPr>
        <w:t>марз</w:t>
      </w:r>
      <w:proofErr w:type="spellEnd"/>
      <w:r w:rsidR="00881228">
        <w:rPr>
          <w:rFonts w:ascii="GHEA Grapalat" w:hAnsi="GHEA Grapalat"/>
          <w:b/>
          <w:lang w:bidi="ar-SA"/>
        </w:rPr>
        <w:t xml:space="preserve">, </w:t>
      </w:r>
      <w:proofErr w:type="spellStart"/>
      <w:r w:rsidR="00881228">
        <w:rPr>
          <w:rFonts w:ascii="GHEA Grapalat" w:hAnsi="GHEA Grapalat"/>
          <w:b/>
          <w:lang w:bidi="ar-SA"/>
        </w:rPr>
        <w:t>Гарни</w:t>
      </w:r>
      <w:proofErr w:type="spellEnd"/>
      <w:r w:rsidR="00881228">
        <w:rPr>
          <w:rFonts w:ascii="GHEA Grapalat" w:hAnsi="GHEA Grapalat"/>
          <w:b/>
          <w:lang w:bidi="ar-SA"/>
        </w:rPr>
        <w:t xml:space="preserve">, ул. Шаумяна </w:t>
      </w:r>
      <w:r w:rsidR="00881228" w:rsidRPr="00297B13">
        <w:rPr>
          <w:rFonts w:ascii="GHEA Grapalat" w:hAnsi="GHEA Grapalat"/>
          <w:b/>
          <w:lang w:bidi="ar-SA"/>
        </w:rPr>
        <w:t xml:space="preserve"> 4</w:t>
      </w:r>
      <w:r w:rsidR="00881228" w:rsidRPr="004775ED">
        <w:rPr>
          <w:rFonts w:ascii="GHEA Grapalat" w:hAnsi="GHEA Grapalat"/>
          <w:sz w:val="16"/>
          <w:szCs w:val="16"/>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881228" w:rsidP="00B46D58">
      <w:pPr>
        <w:pStyle w:val="a3"/>
        <w:widowControl w:val="0"/>
        <w:spacing w:line="240" w:lineRule="auto"/>
        <w:ind w:firstLine="0"/>
        <w:rPr>
          <w:rFonts w:ascii="GHEA Grapalat" w:hAnsi="GHEA Grapalat"/>
          <w:i w:val="0"/>
          <w:sz w:val="24"/>
          <w:szCs w:val="24"/>
        </w:rPr>
      </w:pPr>
      <w:r w:rsidRPr="00881228">
        <w:rPr>
          <w:rFonts w:ascii="GHEA Grapalat" w:hAnsi="GHEA Grapalat"/>
          <w:b/>
          <w:i w:val="0"/>
          <w:sz w:val="24"/>
          <w:szCs w:val="24"/>
        </w:rPr>
        <w:t>мусоровоз</w:t>
      </w:r>
      <w:r w:rsidRPr="00881228">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xml:space="preserve">, а также участникам, </w:t>
      </w:r>
      <w:proofErr w:type="gramStart"/>
      <w:r w:rsidR="00677658" w:rsidRPr="000811C1">
        <w:rPr>
          <w:rFonts w:ascii="GHEA Grapalat" w:hAnsi="GHEA Grapalat"/>
          <w:i w:val="0"/>
          <w:sz w:val="24"/>
          <w:szCs w:val="24"/>
        </w:rPr>
        <w:t>установлены</w:t>
      </w:r>
      <w:proofErr w:type="gramEnd"/>
      <w:r w:rsidR="00677658" w:rsidRPr="000811C1">
        <w:rPr>
          <w:rFonts w:ascii="GHEA Grapalat" w:hAnsi="GHEA Grapalat"/>
          <w:i w:val="0"/>
          <w:sz w:val="24"/>
          <w:szCs w:val="24"/>
        </w:rPr>
        <w:t xml:space="preserve">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677658"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881228">
        <w:rPr>
          <w:rFonts w:ascii="GHEA Grapalat" w:hAnsi="GHEA Grapalat"/>
          <w:i w:val="0"/>
          <w:sz w:val="24"/>
          <w:szCs w:val="24"/>
        </w:rPr>
        <w:t xml:space="preserve">о обратиться к заказчику до </w:t>
      </w:r>
      <w:r w:rsidR="00881228" w:rsidRPr="00881228">
        <w:rPr>
          <w:rFonts w:ascii="GHEA Grapalat" w:hAnsi="GHEA Grapalat"/>
          <w:b/>
          <w:i w:val="0"/>
          <w:sz w:val="24"/>
          <w:szCs w:val="24"/>
        </w:rPr>
        <w:t>12:00</w:t>
      </w:r>
      <w:r w:rsidRPr="00881228">
        <w:rPr>
          <w:rFonts w:ascii="GHEA Grapalat" w:hAnsi="GHEA Grapalat"/>
          <w:b/>
          <w:i w:val="0"/>
          <w:sz w:val="24"/>
          <w:szCs w:val="24"/>
        </w:rPr>
        <w:t xml:space="preserve"> часов</w:t>
      </w:r>
      <w:r w:rsidR="00971F4A" w:rsidRPr="00881228">
        <w:rPr>
          <w:rFonts w:ascii="GHEA Grapalat" w:hAnsi="GHEA Grapalat"/>
          <w:b/>
          <w:i w:val="0"/>
          <w:sz w:val="24"/>
          <w:szCs w:val="24"/>
        </w:rPr>
        <w:t xml:space="preserve"> </w:t>
      </w:r>
      <w:r w:rsidR="000F6E55" w:rsidRPr="000F6E55">
        <w:rPr>
          <w:rFonts w:ascii="GHEA Grapalat" w:hAnsi="GHEA Grapalat"/>
          <w:b/>
          <w:i w:val="0"/>
          <w:sz w:val="24"/>
          <w:szCs w:val="24"/>
        </w:rPr>
        <w:t>7</w:t>
      </w:r>
      <w:r w:rsidRPr="00881228">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3460D5">
        <w:rPr>
          <w:rFonts w:ascii="GHEA Grapalat" w:hAnsi="GHEA Grapalat"/>
          <w:i w:val="0"/>
          <w:sz w:val="24"/>
          <w:szCs w:val="24"/>
        </w:rPr>
        <w:t>.</w:t>
      </w:r>
      <w:r w:rsidRPr="009044F1">
        <w:rPr>
          <w:rFonts w:ascii="GHEA Grapalat" w:hAnsi="GHEA Grapalat"/>
          <w:i w:val="0"/>
          <w:sz w:val="24"/>
          <w:szCs w:val="24"/>
        </w:rPr>
        <w:t xml:space="preserve"> </w:t>
      </w:r>
      <w:r w:rsidR="00357D48"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881228" w:rsidRDefault="003F6ED1" w:rsidP="00881228">
      <w:pPr>
        <w:pStyle w:val="a3"/>
        <w:widowControl w:val="0"/>
        <w:spacing w:after="160"/>
        <w:ind w:firstLine="567"/>
        <w:rPr>
          <w:rFonts w:ascii="GHEA Grapalat" w:hAnsi="GHEA Grapalat"/>
          <w:b/>
          <w:i w:val="0"/>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881228">
        <w:rPr>
          <w:rFonts w:ascii="GHEA Grapalat" w:hAnsi="GHEA Grapalat"/>
          <w:i w:val="0"/>
          <w:sz w:val="24"/>
          <w:szCs w:val="24"/>
        </w:rPr>
        <w:t xml:space="preserve"> </w:t>
      </w:r>
      <w:r w:rsidR="00881228" w:rsidRPr="00881228">
        <w:rPr>
          <w:rFonts w:ascii="GHEA Grapalat" w:hAnsi="GHEA Grapalat"/>
          <w:b/>
          <w:i w:val="0"/>
          <w:sz w:val="24"/>
          <w:szCs w:val="24"/>
        </w:rPr>
        <w:t xml:space="preserve">Республика Армения, </w:t>
      </w:r>
      <w:proofErr w:type="spellStart"/>
      <w:r w:rsidR="00881228" w:rsidRPr="00881228">
        <w:rPr>
          <w:rFonts w:ascii="GHEA Grapalat" w:hAnsi="GHEA Grapalat"/>
          <w:b/>
          <w:i w:val="0"/>
          <w:sz w:val="24"/>
          <w:szCs w:val="24"/>
        </w:rPr>
        <w:t>Котайкский</w:t>
      </w:r>
      <w:proofErr w:type="spellEnd"/>
      <w:r w:rsidR="00881228" w:rsidRPr="00881228">
        <w:rPr>
          <w:rFonts w:ascii="GHEA Grapalat" w:hAnsi="GHEA Grapalat"/>
          <w:b/>
          <w:i w:val="0"/>
          <w:sz w:val="24"/>
          <w:szCs w:val="24"/>
        </w:rPr>
        <w:t xml:space="preserve"> </w:t>
      </w:r>
      <w:proofErr w:type="spellStart"/>
      <w:r w:rsidR="00881228" w:rsidRPr="00881228">
        <w:rPr>
          <w:rFonts w:ascii="GHEA Grapalat" w:hAnsi="GHEA Grapalat"/>
          <w:b/>
          <w:i w:val="0"/>
          <w:sz w:val="24"/>
          <w:szCs w:val="24"/>
        </w:rPr>
        <w:t>марз</w:t>
      </w:r>
      <w:proofErr w:type="spellEnd"/>
      <w:r w:rsidR="00881228" w:rsidRPr="00881228">
        <w:rPr>
          <w:rFonts w:ascii="GHEA Grapalat" w:hAnsi="GHEA Grapalat"/>
          <w:b/>
          <w:i w:val="0"/>
          <w:sz w:val="24"/>
          <w:szCs w:val="24"/>
        </w:rPr>
        <w:t xml:space="preserve">, </w:t>
      </w:r>
      <w:proofErr w:type="spellStart"/>
      <w:r w:rsidR="00881228" w:rsidRPr="00881228">
        <w:rPr>
          <w:rFonts w:ascii="GHEA Grapalat" w:hAnsi="GHEA Grapalat"/>
          <w:b/>
          <w:i w:val="0"/>
          <w:sz w:val="24"/>
          <w:szCs w:val="24"/>
        </w:rPr>
        <w:t>Гарни</w:t>
      </w:r>
      <w:proofErr w:type="spellEnd"/>
      <w:r w:rsidR="00881228" w:rsidRPr="00881228">
        <w:rPr>
          <w:rFonts w:ascii="GHEA Grapalat" w:hAnsi="GHEA Grapalat"/>
          <w:b/>
          <w:i w:val="0"/>
          <w:sz w:val="24"/>
          <w:szCs w:val="24"/>
        </w:rPr>
        <w:t xml:space="preserve">, ул. Шаумяна  4 </w:t>
      </w:r>
    </w:p>
    <w:p w:rsidR="003F6ED1" w:rsidRPr="000F11E5" w:rsidRDefault="00881228" w:rsidP="001516B2">
      <w:pPr>
        <w:pStyle w:val="a3"/>
        <w:widowControl w:val="0"/>
        <w:spacing w:after="160" w:line="240" w:lineRule="auto"/>
        <w:ind w:firstLine="0"/>
        <w:contextualSpacing/>
        <w:rPr>
          <w:rFonts w:ascii="GHEA Grapalat" w:hAnsi="GHEA Grapalat"/>
          <w:i w:val="0"/>
          <w:sz w:val="24"/>
          <w:szCs w:val="24"/>
        </w:rPr>
      </w:pPr>
      <w:r>
        <w:rPr>
          <w:rFonts w:ascii="GHEA Grapalat" w:hAnsi="GHEA Grapalat"/>
          <w:i w:val="0"/>
          <w:sz w:val="24"/>
          <w:szCs w:val="24"/>
        </w:rPr>
        <w:lastRenderedPageBreak/>
        <w:t>в докум</w:t>
      </w:r>
      <w:r w:rsidR="000F6E55">
        <w:rPr>
          <w:rFonts w:ascii="GHEA Grapalat" w:hAnsi="GHEA Grapalat"/>
          <w:i w:val="0"/>
          <w:sz w:val="24"/>
          <w:szCs w:val="24"/>
        </w:rPr>
        <w:t xml:space="preserve">ентарной форме, до 12:00 часов </w:t>
      </w:r>
      <w:r w:rsidR="000F6E55" w:rsidRPr="000F6E55">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881228" w:rsidRDefault="003F6ED1" w:rsidP="00881228">
      <w:pPr>
        <w:pStyle w:val="a3"/>
        <w:widowControl w:val="0"/>
        <w:spacing w:after="160"/>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00881228" w:rsidRPr="00881228">
        <w:rPr>
          <w:rFonts w:ascii="GHEA Grapalat" w:hAnsi="GHEA Grapalat"/>
          <w:b/>
          <w:i w:val="0"/>
          <w:sz w:val="24"/>
          <w:szCs w:val="24"/>
        </w:rPr>
        <w:t xml:space="preserve">Республика Армения, </w:t>
      </w:r>
      <w:proofErr w:type="spellStart"/>
      <w:r w:rsidR="00881228" w:rsidRPr="00881228">
        <w:rPr>
          <w:rFonts w:ascii="GHEA Grapalat" w:hAnsi="GHEA Grapalat"/>
          <w:b/>
          <w:i w:val="0"/>
          <w:sz w:val="24"/>
          <w:szCs w:val="24"/>
        </w:rPr>
        <w:t>Котайкский</w:t>
      </w:r>
      <w:proofErr w:type="spellEnd"/>
      <w:r w:rsidR="00881228" w:rsidRPr="00881228">
        <w:rPr>
          <w:rFonts w:ascii="GHEA Grapalat" w:hAnsi="GHEA Grapalat"/>
          <w:b/>
          <w:i w:val="0"/>
          <w:sz w:val="24"/>
          <w:szCs w:val="24"/>
        </w:rPr>
        <w:t xml:space="preserve"> </w:t>
      </w:r>
      <w:proofErr w:type="spellStart"/>
      <w:r w:rsidR="00881228" w:rsidRPr="00881228">
        <w:rPr>
          <w:rFonts w:ascii="GHEA Grapalat" w:hAnsi="GHEA Grapalat"/>
          <w:b/>
          <w:i w:val="0"/>
          <w:sz w:val="24"/>
          <w:szCs w:val="24"/>
        </w:rPr>
        <w:t>марз</w:t>
      </w:r>
      <w:proofErr w:type="spellEnd"/>
      <w:r w:rsidR="00881228" w:rsidRPr="00881228">
        <w:rPr>
          <w:rFonts w:ascii="GHEA Grapalat" w:hAnsi="GHEA Grapalat"/>
          <w:b/>
          <w:i w:val="0"/>
          <w:sz w:val="24"/>
          <w:szCs w:val="24"/>
        </w:rPr>
        <w:t xml:space="preserve">, </w:t>
      </w:r>
      <w:proofErr w:type="spellStart"/>
      <w:r w:rsidR="00881228" w:rsidRPr="00881228">
        <w:rPr>
          <w:rFonts w:ascii="GHEA Grapalat" w:hAnsi="GHEA Grapalat"/>
          <w:b/>
          <w:i w:val="0"/>
          <w:sz w:val="24"/>
          <w:szCs w:val="24"/>
        </w:rPr>
        <w:t>Гарни</w:t>
      </w:r>
      <w:proofErr w:type="spellEnd"/>
      <w:r w:rsidR="00881228" w:rsidRPr="00881228">
        <w:rPr>
          <w:rFonts w:ascii="GHEA Grapalat" w:hAnsi="GHEA Grapalat"/>
          <w:b/>
          <w:i w:val="0"/>
          <w:sz w:val="24"/>
          <w:szCs w:val="24"/>
        </w:rPr>
        <w:t xml:space="preserve">, ул. Шаумяна  4 </w:t>
      </w:r>
      <w:r w:rsidR="00881228">
        <w:rPr>
          <w:rFonts w:ascii="GHEA Grapalat" w:hAnsi="GHEA Grapalat"/>
          <w:i w:val="0"/>
          <w:sz w:val="24"/>
          <w:szCs w:val="24"/>
        </w:rPr>
        <w:t xml:space="preserve">, в </w:t>
      </w:r>
      <w:r w:rsidR="00881228" w:rsidRPr="00881228">
        <w:rPr>
          <w:rFonts w:ascii="GHEA Grapalat" w:hAnsi="GHEA Grapalat"/>
          <w:b/>
          <w:i w:val="0"/>
          <w:sz w:val="24"/>
          <w:szCs w:val="24"/>
        </w:rPr>
        <w:t>12:00</w:t>
      </w:r>
      <w:r w:rsidRPr="00881228">
        <w:rPr>
          <w:rFonts w:ascii="GHEA Grapalat" w:hAnsi="GHEA Grapalat"/>
          <w:b/>
          <w:i w:val="0"/>
          <w:sz w:val="24"/>
          <w:szCs w:val="24"/>
        </w:rPr>
        <w:t xml:space="preserve"> часов </w:t>
      </w:r>
      <w:r w:rsidR="00881228" w:rsidRPr="00881228">
        <w:rPr>
          <w:rFonts w:ascii="GHEA Grapalat" w:hAnsi="GHEA Grapalat"/>
          <w:b/>
          <w:i w:val="0"/>
          <w:sz w:val="24"/>
          <w:szCs w:val="24"/>
        </w:rPr>
        <w:t>24.06.2020.</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881228" w:rsidRPr="00297B13" w:rsidRDefault="00881228" w:rsidP="00881228">
      <w:pPr>
        <w:spacing w:line="360" w:lineRule="auto"/>
        <w:ind w:firstLine="567"/>
        <w:jc w:val="both"/>
        <w:rPr>
          <w:rFonts w:ascii="GHEA Grapalat" w:hAnsi="GHEA Grapalat"/>
          <w:sz w:val="16"/>
          <w:lang w:bidi="ar-SA"/>
        </w:rPr>
      </w:pPr>
      <w:r w:rsidRPr="00297B13">
        <w:rPr>
          <w:rFonts w:ascii="GHEA Grapalat" w:hAnsi="GHEA Grapalat"/>
          <w:lang w:bidi="ar-SA"/>
        </w:rPr>
        <w:t xml:space="preserve">Р. </w:t>
      </w:r>
      <w:proofErr w:type="spellStart"/>
      <w:r w:rsidRPr="00297B13">
        <w:rPr>
          <w:rFonts w:ascii="GHEA Grapalat" w:hAnsi="GHEA Grapalat"/>
          <w:lang w:bidi="ar-SA"/>
        </w:rPr>
        <w:t>Асатрян</w:t>
      </w:r>
      <w:proofErr w:type="spellEnd"/>
    </w:p>
    <w:p w:rsidR="00881228" w:rsidRPr="00297B13" w:rsidRDefault="00881228" w:rsidP="00881228">
      <w:pPr>
        <w:spacing w:after="160"/>
        <w:ind w:firstLine="709"/>
        <w:jc w:val="both"/>
        <w:rPr>
          <w:rFonts w:ascii="GHEA Grapalat" w:hAnsi="GHEA Grapalat" w:cs="Arial"/>
          <w:i/>
          <w:sz w:val="22"/>
          <w:szCs w:val="20"/>
          <w:u w:val="single"/>
          <w:lang w:val="af-ZA" w:bidi="ar-SA"/>
        </w:rPr>
      </w:pPr>
      <w:r w:rsidRPr="00297B13">
        <w:rPr>
          <w:rFonts w:ascii="GHEA Grapalat" w:hAnsi="GHEA Grapalat"/>
          <w:lang w:bidi="ar-SA"/>
        </w:rPr>
        <w:t xml:space="preserve">Телефон  </w:t>
      </w:r>
      <w:r w:rsidRPr="00297B13">
        <w:rPr>
          <w:rFonts w:ascii="GHEA Grapalat" w:hAnsi="GHEA Grapalat" w:cs="Arial"/>
          <w:i/>
          <w:sz w:val="22"/>
          <w:szCs w:val="20"/>
          <w:lang w:val="af-ZA" w:bidi="ar-SA"/>
        </w:rPr>
        <w:t>096 50 50 09</w:t>
      </w:r>
    </w:p>
    <w:p w:rsidR="00881228" w:rsidRPr="00297B13" w:rsidRDefault="00881228" w:rsidP="00881228">
      <w:pPr>
        <w:spacing w:after="160" w:line="360" w:lineRule="auto"/>
        <w:jc w:val="both"/>
        <w:rPr>
          <w:rFonts w:ascii="GHEA Grapalat" w:hAnsi="GHEA Grapalat"/>
          <w:lang w:bidi="ar-SA"/>
        </w:rPr>
      </w:pPr>
      <w:r w:rsidRPr="00297B13">
        <w:rPr>
          <w:rFonts w:ascii="GHEA Grapalat" w:hAnsi="GHEA Grapalat"/>
          <w:lang w:bidi="ar-SA"/>
        </w:rPr>
        <w:t xml:space="preserve">Электронная почта </w:t>
      </w:r>
      <w:r w:rsidRPr="00297B13">
        <w:rPr>
          <w:rFonts w:ascii="Arial AMU" w:hAnsi="Arial AMU" w:cs="Arial"/>
          <w:sz w:val="22"/>
          <w:szCs w:val="20"/>
          <w:lang w:bidi="ar-SA"/>
        </w:rPr>
        <w:t>garnihamaynq@mail.ru</w:t>
      </w:r>
      <w:r w:rsidRPr="00297B13">
        <w:rPr>
          <w:rFonts w:ascii="GHEA Grapalat" w:hAnsi="GHEA Grapalat"/>
          <w:lang w:bidi="ar-SA"/>
        </w:rPr>
        <w:t xml:space="preserve"> </w:t>
      </w:r>
    </w:p>
    <w:p w:rsidR="00881228" w:rsidRDefault="00881228" w:rsidP="00881228">
      <w:pPr>
        <w:spacing w:after="160" w:line="360" w:lineRule="auto"/>
        <w:jc w:val="both"/>
        <w:rPr>
          <w:rFonts w:ascii="GHEA Grapalat" w:hAnsi="GHEA Grapalat"/>
          <w:lang w:bidi="ar-SA"/>
        </w:rPr>
      </w:pPr>
      <w:r w:rsidRPr="00297B13">
        <w:rPr>
          <w:rFonts w:ascii="GHEA Grapalat" w:hAnsi="GHEA Grapalat"/>
          <w:lang w:bidi="ar-SA"/>
        </w:rPr>
        <w:t xml:space="preserve">Заказчик &lt;&lt; Общественная экономика </w:t>
      </w:r>
      <w:proofErr w:type="spellStart"/>
      <w:r w:rsidRPr="00297B13">
        <w:rPr>
          <w:rFonts w:ascii="GHEA Grapalat" w:hAnsi="GHEA Grapalat"/>
          <w:lang w:bidi="ar-SA"/>
        </w:rPr>
        <w:t>Гарни</w:t>
      </w:r>
      <w:proofErr w:type="spellEnd"/>
      <w:r w:rsidRPr="00297B13">
        <w:rPr>
          <w:rFonts w:ascii="GHEA Grapalat" w:hAnsi="GHEA Grapalat"/>
          <w:lang w:bidi="ar-SA"/>
        </w:rPr>
        <w:t xml:space="preserve"> &gt;&gt; - ГНКО</w:t>
      </w: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Default="00881228" w:rsidP="00881228">
      <w:pPr>
        <w:spacing w:after="160" w:line="360" w:lineRule="auto"/>
        <w:jc w:val="both"/>
        <w:rPr>
          <w:rFonts w:ascii="GHEA Grapalat" w:hAnsi="GHEA Grapalat"/>
          <w:lang w:bidi="ar-SA"/>
        </w:rPr>
      </w:pPr>
    </w:p>
    <w:p w:rsidR="00881228" w:rsidRPr="00297B13" w:rsidRDefault="00881228" w:rsidP="00881228">
      <w:pPr>
        <w:spacing w:after="160" w:line="360" w:lineRule="auto"/>
        <w:rPr>
          <w:rFonts w:ascii="GHEA Grapalat" w:hAnsi="GHEA Grapalat"/>
          <w:sz w:val="16"/>
          <w:lang w:bidi="ar-SA"/>
        </w:rPr>
      </w:pPr>
    </w:p>
    <w:p w:rsidR="00096865" w:rsidRPr="009044F1" w:rsidRDefault="00096865" w:rsidP="0088122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881228" w:rsidRPr="00881228" w:rsidRDefault="005D7731" w:rsidP="00881228">
      <w:pPr>
        <w:pStyle w:val="a3"/>
        <w:spacing w:line="240" w:lineRule="auto"/>
        <w:jc w:val="right"/>
        <w:rPr>
          <w:rFonts w:ascii="GHEA Grapalat" w:hAnsi="GHEA Grapalat" w:cs="Sylfaen"/>
          <w:b/>
          <w:lang w:val="af-ZA" w:eastAsia="en-US" w:bidi="ar-SA"/>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rPr>
        <w:br/>
      </w:r>
      <w:r w:rsidR="00096865" w:rsidRPr="009044F1">
        <w:rPr>
          <w:rFonts w:ascii="GHEA Grapalat" w:hAnsi="GHEA Grapalat"/>
        </w:rPr>
        <w:t xml:space="preserve">под кодом </w:t>
      </w:r>
      <w:r w:rsidR="00881228" w:rsidRPr="00881228">
        <w:rPr>
          <w:rFonts w:ascii="GHEA Grapalat" w:hAnsi="GHEA Grapalat" w:cs="Sylfaen"/>
          <w:b/>
          <w:lang w:val="af-ZA" w:eastAsia="en-US" w:bidi="ar-SA"/>
        </w:rPr>
        <w:t>«ԳԿՏ-ԳՀ</w:t>
      </w:r>
      <w:r w:rsidR="00881228" w:rsidRPr="00881228">
        <w:rPr>
          <w:rFonts w:ascii="GHEA Grapalat" w:hAnsi="GHEA Grapalat" w:cs="Sylfaen"/>
          <w:b/>
          <w:lang w:eastAsia="en-US" w:bidi="ar-SA"/>
        </w:rPr>
        <w:t>ԱՊ</w:t>
      </w:r>
      <w:r w:rsidR="00881228" w:rsidRPr="00881228">
        <w:rPr>
          <w:rFonts w:ascii="GHEA Grapalat" w:hAnsi="GHEA Grapalat" w:cs="Sylfaen"/>
          <w:b/>
          <w:lang w:val="af-ZA" w:eastAsia="en-US" w:bidi="ar-SA"/>
        </w:rPr>
        <w:t>ՁԲ-20/2»</w:t>
      </w:r>
    </w:p>
    <w:p w:rsidR="00096865" w:rsidRPr="009044F1" w:rsidRDefault="001B32D9" w:rsidP="00881228">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w:t>
      </w:r>
      <w:r w:rsidR="00881228">
        <w:rPr>
          <w:rFonts w:ascii="GHEA Grapalat" w:hAnsi="GHEA Grapalat"/>
          <w:i/>
        </w:rPr>
        <w:t xml:space="preserve"> 1  от 15.06.</w:t>
      </w:r>
      <w:r w:rsidR="00096865" w:rsidRPr="009044F1">
        <w:rPr>
          <w:rFonts w:ascii="GHEA Grapalat" w:hAnsi="GHEA Grapalat"/>
          <w:i/>
        </w:rPr>
        <w:t xml:space="preserve"> 20</w:t>
      </w:r>
      <w:r w:rsidR="00881228">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881228" w:rsidRPr="00297B13" w:rsidRDefault="00881228" w:rsidP="00881228">
      <w:pPr>
        <w:spacing w:after="160" w:line="360" w:lineRule="auto"/>
        <w:jc w:val="center"/>
        <w:rPr>
          <w:rFonts w:ascii="GHEA Grapalat" w:hAnsi="GHEA Grapalat"/>
          <w:sz w:val="16"/>
          <w:lang w:bidi="ar-SA"/>
        </w:rPr>
      </w:pPr>
      <w:r w:rsidRPr="00297B13">
        <w:rPr>
          <w:rFonts w:ascii="GHEA Grapalat" w:hAnsi="GHEA Grapalat"/>
          <w:lang w:bidi="ar-SA"/>
        </w:rPr>
        <w:t xml:space="preserve">&lt;&lt; Общественная экономика </w:t>
      </w:r>
      <w:proofErr w:type="spellStart"/>
      <w:r w:rsidRPr="00297B13">
        <w:rPr>
          <w:rFonts w:ascii="GHEA Grapalat" w:hAnsi="GHEA Grapalat"/>
          <w:lang w:bidi="ar-SA"/>
        </w:rPr>
        <w:t>Гарни</w:t>
      </w:r>
      <w:proofErr w:type="spellEnd"/>
      <w:r w:rsidRPr="00297B13">
        <w:rPr>
          <w:rFonts w:ascii="GHEA Grapalat" w:hAnsi="GHEA Grapalat"/>
          <w:lang w:bidi="ar-SA"/>
        </w:rPr>
        <w:t xml:space="preserve"> &gt;&gt; - ГНКО</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881228" w:rsidRPr="00881228">
        <w:rPr>
          <w:rFonts w:ascii="GHEA Grapalat" w:hAnsi="GHEA Grapalat"/>
          <w:b/>
        </w:rPr>
        <w:t xml:space="preserve"> мусоровоз</w:t>
      </w:r>
      <w:r w:rsidR="00881228" w:rsidRPr="00881228">
        <w:rPr>
          <w:rFonts w:ascii="GHEA Grapalat" w:hAnsi="GHEA Grapalat"/>
        </w:rPr>
        <w:t xml:space="preserve"> </w:t>
      </w:r>
      <w:r w:rsidRPr="009044F1">
        <w:rPr>
          <w:rFonts w:ascii="GHEA Grapalat" w:hAnsi="GHEA Grapalat"/>
        </w:rPr>
        <w:t>" ДЛЯ НУЖД "</w:t>
      </w:r>
      <w:r w:rsidR="00881228" w:rsidRPr="00881228">
        <w:rPr>
          <w:rFonts w:ascii="GHEA Grapalat" w:hAnsi="GHEA Grapalat"/>
          <w:b/>
          <w:lang w:bidi="ar-SA"/>
        </w:rPr>
        <w:t xml:space="preserve"> </w:t>
      </w:r>
      <w:r w:rsidR="00881228" w:rsidRPr="00297B13">
        <w:rPr>
          <w:rFonts w:ascii="GHEA Grapalat" w:hAnsi="GHEA Grapalat"/>
          <w:b/>
          <w:lang w:bidi="ar-SA"/>
        </w:rPr>
        <w:t>О</w:t>
      </w:r>
      <w:r w:rsidR="00881228">
        <w:rPr>
          <w:rFonts w:ascii="GHEA Grapalat" w:hAnsi="GHEA Grapalat"/>
          <w:b/>
          <w:lang w:bidi="ar-SA"/>
        </w:rPr>
        <w:t xml:space="preserve">бщественная экономика </w:t>
      </w:r>
      <w:proofErr w:type="spellStart"/>
      <w:r w:rsidR="00881228">
        <w:rPr>
          <w:rFonts w:ascii="GHEA Grapalat" w:hAnsi="GHEA Grapalat"/>
          <w:b/>
          <w:lang w:bidi="ar-SA"/>
        </w:rPr>
        <w:t>Гарни</w:t>
      </w:r>
      <w:proofErr w:type="spellEnd"/>
      <w:r w:rsidR="00881228">
        <w:rPr>
          <w:rFonts w:ascii="GHEA Grapalat" w:hAnsi="GHEA Grapalat"/>
          <w:b/>
          <w:lang w:bidi="ar-SA"/>
        </w:rPr>
        <w:t xml:space="preserve">  </w:t>
      </w:r>
      <w:r w:rsidR="00881228" w:rsidRPr="00297B13">
        <w:rPr>
          <w:rFonts w:ascii="GHEA Grapalat" w:hAnsi="GHEA Grapalat"/>
          <w:b/>
          <w:lang w:bidi="ar-SA"/>
        </w:rPr>
        <w:t xml:space="preserve"> ГНКО</w:t>
      </w:r>
      <w:r w:rsidR="00881228" w:rsidRPr="009044F1">
        <w:rPr>
          <w:rFonts w:ascii="GHEA Grapalat" w:hAnsi="GHEA Grapalat"/>
        </w:rPr>
        <w:t xml:space="preserve"> </w:t>
      </w:r>
      <w:r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881228" w:rsidP="00881228">
      <w:pPr>
        <w:widowControl w:val="0"/>
        <w:jc w:val="center"/>
        <w:rPr>
          <w:rFonts w:ascii="GHEA Grapalat" w:hAnsi="GHEA Grapalat"/>
          <w:sz w:val="20"/>
          <w:szCs w:val="20"/>
        </w:rPr>
      </w:pPr>
      <w:r w:rsidRPr="00881228">
        <w:rPr>
          <w:rFonts w:ascii="GHEA Grapalat" w:hAnsi="GHEA Grapalat"/>
          <w:b/>
        </w:rPr>
        <w:t>мусоровоз</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297B13">
        <w:rPr>
          <w:rFonts w:ascii="GHEA Grapalat" w:hAnsi="GHEA Grapalat"/>
          <w:b/>
          <w:lang w:bidi="ar-SA"/>
        </w:rPr>
        <w:t>О</w:t>
      </w:r>
      <w:r>
        <w:rPr>
          <w:rFonts w:ascii="GHEA Grapalat" w:hAnsi="GHEA Grapalat"/>
          <w:b/>
          <w:lang w:bidi="ar-SA"/>
        </w:rPr>
        <w:t xml:space="preserve">бщественная экономика </w:t>
      </w:r>
      <w:proofErr w:type="spellStart"/>
      <w:r>
        <w:rPr>
          <w:rFonts w:ascii="GHEA Grapalat" w:hAnsi="GHEA Grapalat"/>
          <w:b/>
          <w:lang w:bidi="ar-SA"/>
        </w:rPr>
        <w:t>Гарни</w:t>
      </w:r>
      <w:proofErr w:type="spellEnd"/>
      <w:r>
        <w:rPr>
          <w:rFonts w:ascii="GHEA Grapalat" w:hAnsi="GHEA Grapalat"/>
          <w:b/>
          <w:lang w:bidi="ar-SA"/>
        </w:rPr>
        <w:t xml:space="preserve">  </w:t>
      </w:r>
      <w:r w:rsidRPr="00297B13">
        <w:rPr>
          <w:rFonts w:ascii="GHEA Grapalat" w:hAnsi="GHEA Grapalat"/>
          <w:b/>
          <w:lang w:bidi="ar-SA"/>
        </w:rPr>
        <w:t xml:space="preserve"> ГНКО</w:t>
      </w:r>
    </w:p>
    <w:p w:rsidR="00160AE4" w:rsidRPr="003A1EBB" w:rsidRDefault="00160AE4" w:rsidP="0088122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81228" w:rsidRPr="00881228">
        <w:rPr>
          <w:rFonts w:ascii="GHEA Grapalat" w:hAnsi="GHEA Grapalat" w:cs="Sylfaen"/>
          <w:b/>
          <w:lang w:val="af-ZA" w:eastAsia="en-US" w:bidi="ar-SA"/>
        </w:rPr>
        <w:t>«ԳԿՏ-ԳՀ</w:t>
      </w:r>
      <w:r w:rsidR="00881228" w:rsidRPr="00881228">
        <w:rPr>
          <w:rFonts w:ascii="GHEA Grapalat" w:hAnsi="GHEA Grapalat" w:cs="Sylfaen"/>
          <w:b/>
          <w:lang w:eastAsia="en-US" w:bidi="ar-SA"/>
        </w:rPr>
        <w:t>ԱՊ</w:t>
      </w:r>
      <w:r w:rsidR="00881228" w:rsidRPr="00881228">
        <w:rPr>
          <w:rFonts w:ascii="GHEA Grapalat" w:hAnsi="GHEA Grapalat" w:cs="Sylfaen"/>
          <w:b/>
          <w:lang w:val="af-ZA" w:eastAsia="en-US" w:bidi="ar-SA"/>
        </w:rPr>
        <w:t>ՁԲ-20/2»</w:t>
      </w:r>
      <w:r w:rsidR="00881228"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w:t>
      </w:r>
      <w:r w:rsidRPr="000D2E3D">
        <w:rPr>
          <w:rFonts w:ascii="GHEA Grapalat" w:hAnsi="GHEA Grapalat"/>
        </w:rPr>
        <w:t>объявленной "</w:t>
      </w:r>
      <w:r w:rsidR="000D2E3D" w:rsidRPr="000D2E3D">
        <w:rPr>
          <w:rFonts w:ascii="GHEA Grapalat" w:hAnsi="GHEA Grapalat"/>
          <w:b/>
          <w:lang w:bidi="ar-SA"/>
        </w:rPr>
        <w:t xml:space="preserve"> Общественная экономика </w:t>
      </w:r>
      <w:proofErr w:type="spellStart"/>
      <w:r w:rsidR="000D2E3D" w:rsidRPr="000D2E3D">
        <w:rPr>
          <w:rFonts w:ascii="GHEA Grapalat" w:hAnsi="GHEA Grapalat"/>
          <w:b/>
          <w:lang w:bidi="ar-SA"/>
        </w:rPr>
        <w:t>Гарни</w:t>
      </w:r>
      <w:proofErr w:type="spellEnd"/>
      <w:r w:rsidR="000D2E3D" w:rsidRPr="000D2E3D">
        <w:rPr>
          <w:rFonts w:ascii="GHEA Grapalat" w:hAnsi="GHEA Grapalat"/>
          <w:b/>
          <w:lang w:bidi="ar-SA"/>
        </w:rPr>
        <w:t xml:space="preserve">   ГНКО</w:t>
      </w:r>
      <w:r w:rsidR="000D2E3D" w:rsidRPr="000D2E3D">
        <w:rPr>
          <w:rFonts w:ascii="GHEA Grapalat" w:hAnsi="GHEA Grapalat"/>
        </w:rPr>
        <w:t xml:space="preserve"> </w:t>
      </w:r>
      <w:r w:rsidRPr="000D2E3D">
        <w:rPr>
          <w:rFonts w:ascii="GHEA Grapalat" w:hAnsi="GHEA Grapalat"/>
        </w:rPr>
        <w:t>" (далее — заказчик</w:t>
      </w:r>
      <w:proofErr w:type="gramEnd"/>
      <w:r w:rsidRPr="000D2E3D">
        <w:rPr>
          <w:rFonts w:ascii="GHEA Grapalat" w:hAnsi="GHEA Grapalat"/>
        </w:rPr>
        <w:t>) процедуре об условиях процедуры: о предмете закупок, проведении процедуры, определении</w:t>
      </w:r>
      <w:r w:rsidRPr="000B2CFA">
        <w:rPr>
          <w:rFonts w:ascii="GHEA Grapalat" w:hAnsi="GHEA Grapalat"/>
        </w:rPr>
        <w:t xml:space="preserve">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0D2E3D" w:rsidRPr="000D2E3D">
        <w:rPr>
          <w:rFonts w:ascii="Times New Roman" w:hAnsi="Times New Roman"/>
          <w:sz w:val="24"/>
          <w:szCs w:val="24"/>
          <w:lang w:eastAsia="en-US" w:bidi="ar-SA"/>
        </w:rPr>
        <w:t xml:space="preserve"> </w:t>
      </w:r>
      <w:proofErr w:type="spellStart"/>
      <w:r w:rsidR="000D2E3D" w:rsidRPr="00D57E0A">
        <w:rPr>
          <w:rFonts w:ascii="Times New Roman" w:hAnsi="Times New Roman"/>
          <w:sz w:val="24"/>
          <w:szCs w:val="24"/>
          <w:lang w:val="en-US" w:eastAsia="en-US" w:bidi="ar-SA"/>
        </w:rPr>
        <w:t>garnihamaynq</w:t>
      </w:r>
      <w:proofErr w:type="spellEnd"/>
      <w:r w:rsidR="000D2E3D" w:rsidRPr="00D57E0A">
        <w:rPr>
          <w:rFonts w:ascii="Times New Roman" w:hAnsi="Times New Roman"/>
          <w:sz w:val="24"/>
          <w:szCs w:val="24"/>
          <w:lang w:eastAsia="en-US" w:bidi="ar-SA"/>
        </w:rPr>
        <w:t>@</w:t>
      </w:r>
      <w:r w:rsidR="000D2E3D" w:rsidRPr="00D57E0A">
        <w:rPr>
          <w:rFonts w:ascii="Times New Roman" w:hAnsi="Times New Roman"/>
          <w:sz w:val="24"/>
          <w:szCs w:val="24"/>
          <w:lang w:val="en-US" w:eastAsia="en-US" w:bidi="ar-SA"/>
        </w:rPr>
        <w:t>mail</w:t>
      </w:r>
      <w:r w:rsidR="000D2E3D" w:rsidRPr="00D57E0A">
        <w:rPr>
          <w:rFonts w:ascii="Times New Roman" w:hAnsi="Times New Roman"/>
          <w:sz w:val="24"/>
          <w:szCs w:val="24"/>
          <w:lang w:eastAsia="en-US" w:bidi="ar-SA"/>
        </w:rPr>
        <w:t>.</w:t>
      </w:r>
      <w:proofErr w:type="spellStart"/>
      <w:r w:rsidR="000D2E3D" w:rsidRPr="00D57E0A">
        <w:rPr>
          <w:rFonts w:ascii="Times New Roman" w:hAnsi="Times New Roman"/>
          <w:sz w:val="24"/>
          <w:szCs w:val="24"/>
          <w:lang w:val="en-US" w:eastAsia="en-US" w:bidi="ar-SA"/>
        </w:rPr>
        <w:t>ru</w:t>
      </w:r>
      <w:proofErr w:type="spellEnd"/>
      <w:r w:rsidR="000D2E3D" w:rsidRPr="00D57E0A">
        <w:rPr>
          <w:rFonts w:ascii="GHEA Grapalat" w:hAnsi="GHEA Grapalat"/>
          <w:sz w:val="16"/>
          <w:szCs w:val="16"/>
          <w:lang w:eastAsia="en-US" w:bidi="ar-SA"/>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D2E3D" w:rsidRPr="000D2E3D">
        <w:rPr>
          <w:rFonts w:ascii="GHEA Grapalat" w:hAnsi="GHEA Grapalat"/>
          <w:b/>
          <w:i w:val="0"/>
          <w:sz w:val="24"/>
          <w:szCs w:val="24"/>
        </w:rPr>
        <w:t xml:space="preserve"> </w:t>
      </w:r>
      <w:r w:rsidR="000D2E3D" w:rsidRPr="00881228">
        <w:rPr>
          <w:rFonts w:ascii="GHEA Grapalat" w:hAnsi="GHEA Grapalat"/>
          <w:b/>
          <w:i w:val="0"/>
          <w:sz w:val="24"/>
          <w:szCs w:val="24"/>
        </w:rPr>
        <w:t>мусоровоз</w:t>
      </w:r>
      <w:r w:rsidR="000D2E3D" w:rsidRPr="009044F1">
        <w:rPr>
          <w:rFonts w:ascii="GHEA Grapalat" w:hAnsi="GHEA Grapalat"/>
          <w:i w:val="0"/>
          <w:sz w:val="24"/>
          <w:szCs w:val="24"/>
        </w:rPr>
        <w:t xml:space="preserve"> </w:t>
      </w:r>
      <w:r w:rsidRPr="009044F1">
        <w:rPr>
          <w:rFonts w:ascii="GHEA Grapalat" w:hAnsi="GHEA Grapalat"/>
          <w:i w:val="0"/>
          <w:sz w:val="24"/>
          <w:szCs w:val="24"/>
        </w:rPr>
        <w:t>" (далее — также товар) для нужд "</w:t>
      </w:r>
      <w:r w:rsidR="000D2E3D" w:rsidRPr="000D2E3D">
        <w:rPr>
          <w:rFonts w:ascii="GHEA Grapalat" w:hAnsi="GHEA Grapalat"/>
          <w:b/>
          <w:lang w:bidi="ar-SA"/>
        </w:rPr>
        <w:t xml:space="preserve"> </w:t>
      </w:r>
      <w:r w:rsidR="000D2E3D" w:rsidRPr="00297B13">
        <w:rPr>
          <w:rFonts w:ascii="GHEA Grapalat" w:hAnsi="GHEA Grapalat"/>
          <w:b/>
          <w:lang w:bidi="ar-SA"/>
        </w:rPr>
        <w:t>О</w:t>
      </w:r>
      <w:r w:rsidR="000D2E3D">
        <w:rPr>
          <w:rFonts w:ascii="GHEA Grapalat" w:hAnsi="GHEA Grapalat"/>
          <w:b/>
          <w:lang w:bidi="ar-SA"/>
        </w:rPr>
        <w:t xml:space="preserve">бщественная экономика </w:t>
      </w:r>
      <w:proofErr w:type="spellStart"/>
      <w:r w:rsidR="000D2E3D">
        <w:rPr>
          <w:rFonts w:ascii="GHEA Grapalat" w:hAnsi="GHEA Grapalat"/>
          <w:b/>
          <w:lang w:bidi="ar-SA"/>
        </w:rPr>
        <w:t>Гарни</w:t>
      </w:r>
      <w:proofErr w:type="spellEnd"/>
      <w:r w:rsidR="000D2E3D">
        <w:rPr>
          <w:rFonts w:ascii="GHEA Grapalat" w:hAnsi="GHEA Grapalat"/>
          <w:b/>
          <w:lang w:bidi="ar-SA"/>
        </w:rPr>
        <w:t xml:space="preserve">  </w:t>
      </w:r>
      <w:r w:rsidR="000D2E3D" w:rsidRPr="00297B13">
        <w:rPr>
          <w:rFonts w:ascii="GHEA Grapalat" w:hAnsi="GHEA Grapalat"/>
          <w:b/>
          <w:lang w:bidi="ar-SA"/>
        </w:rPr>
        <w:t xml:space="preserve"> ГНКО</w:t>
      </w:r>
      <w:r w:rsidR="000D2E3D" w:rsidRPr="00EC400D">
        <w:rPr>
          <w:rFonts w:ascii="GHEA Grapalat" w:hAnsi="GHEA Grapalat"/>
        </w:rPr>
        <w:t xml:space="preserve"> </w:t>
      </w:r>
      <w:r w:rsidR="000D2E3D">
        <w:rPr>
          <w:rFonts w:ascii="GHEA Grapalat" w:hAnsi="GHEA Grapalat"/>
          <w:i w:val="0"/>
          <w:sz w:val="24"/>
          <w:szCs w:val="24"/>
        </w:rPr>
        <w:t xml:space="preserve">", которые сгруппированы в лот " 1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0D2E3D" w:rsidP="00B46D58">
            <w:pPr>
              <w:pStyle w:val="23"/>
              <w:widowControl w:val="0"/>
              <w:spacing w:after="120" w:line="240" w:lineRule="auto"/>
              <w:ind w:firstLine="0"/>
              <w:rPr>
                <w:rFonts w:ascii="GHEA Grapalat" w:hAnsi="GHEA Grapalat"/>
                <w:sz w:val="24"/>
                <w:szCs w:val="24"/>
                <w:u w:val="single"/>
                <w:vertAlign w:val="subscript"/>
              </w:rPr>
            </w:pPr>
            <w:r w:rsidRPr="00881228">
              <w:rPr>
                <w:rFonts w:ascii="GHEA Grapalat" w:hAnsi="GHEA Grapalat"/>
                <w:b/>
                <w:i/>
                <w:sz w:val="24"/>
                <w:szCs w:val="24"/>
              </w:rPr>
              <w:t>мусоровоз</w:t>
            </w:r>
          </w:p>
        </w:tc>
      </w:tr>
    </w:tbl>
    <w:p w:rsidR="00096865" w:rsidRDefault="00816505" w:rsidP="003460D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3460D5" w:rsidRPr="003460D5" w:rsidRDefault="003460D5" w:rsidP="003460D5">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w:t>
      </w:r>
      <w:r w:rsidR="000A6B75" w:rsidRPr="009044F1">
        <w:rPr>
          <w:rFonts w:ascii="GHEA Grapalat" w:hAnsi="GHEA Grapalat"/>
          <w:sz w:val="24"/>
          <w:szCs w:val="24"/>
        </w:rPr>
        <w:lastRenderedPageBreak/>
        <w:t>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677F1" w:rsidRPr="002C5B7E" w:rsidRDefault="00C366B6" w:rsidP="002C5B7E">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3460D5">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Pr="003460D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w:t>
      </w:r>
      <w:r w:rsidR="00F9791A" w:rsidRPr="00F9791A">
        <w:rPr>
          <w:rFonts w:ascii="GHEA Grapalat" w:hAnsi="GHEA Grapalat"/>
          <w:lang w:val="hy-AM"/>
        </w:rPr>
        <w:lastRenderedPageBreak/>
        <w:t>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2C5B7E" w:rsidRPr="00297B13">
        <w:rPr>
          <w:rFonts w:ascii="GHEA Grapalat" w:hAnsi="GHEA Grapalat"/>
          <w:b/>
          <w:lang w:bidi="ar-SA"/>
        </w:rPr>
        <w:t xml:space="preserve">Республика Армения, </w:t>
      </w:r>
      <w:proofErr w:type="spellStart"/>
      <w:r w:rsidR="002C5B7E" w:rsidRPr="00297B13">
        <w:rPr>
          <w:rFonts w:ascii="GHEA Grapalat" w:hAnsi="GHEA Grapalat"/>
          <w:b/>
          <w:lang w:bidi="ar-SA"/>
        </w:rPr>
        <w:t>Кота</w:t>
      </w:r>
      <w:r w:rsidR="002C5B7E">
        <w:rPr>
          <w:rFonts w:ascii="GHEA Grapalat" w:hAnsi="GHEA Grapalat"/>
          <w:b/>
          <w:lang w:bidi="ar-SA"/>
        </w:rPr>
        <w:t>йкский</w:t>
      </w:r>
      <w:proofErr w:type="spellEnd"/>
      <w:r w:rsidR="002C5B7E">
        <w:rPr>
          <w:rFonts w:ascii="GHEA Grapalat" w:hAnsi="GHEA Grapalat"/>
          <w:b/>
          <w:lang w:bidi="ar-SA"/>
        </w:rPr>
        <w:t xml:space="preserve"> </w:t>
      </w:r>
      <w:proofErr w:type="spellStart"/>
      <w:r w:rsidR="002C5B7E">
        <w:rPr>
          <w:rFonts w:ascii="GHEA Grapalat" w:hAnsi="GHEA Grapalat"/>
          <w:b/>
          <w:lang w:bidi="ar-SA"/>
        </w:rPr>
        <w:t>марз</w:t>
      </w:r>
      <w:proofErr w:type="spellEnd"/>
      <w:r w:rsidR="002C5B7E">
        <w:rPr>
          <w:rFonts w:ascii="GHEA Grapalat" w:hAnsi="GHEA Grapalat"/>
          <w:b/>
          <w:lang w:bidi="ar-SA"/>
        </w:rPr>
        <w:t xml:space="preserve">, </w:t>
      </w:r>
      <w:proofErr w:type="spellStart"/>
      <w:r w:rsidR="002C5B7E">
        <w:rPr>
          <w:rFonts w:ascii="GHEA Grapalat" w:hAnsi="GHEA Grapalat"/>
          <w:b/>
          <w:lang w:bidi="ar-SA"/>
        </w:rPr>
        <w:t>Гарни</w:t>
      </w:r>
      <w:proofErr w:type="spellEnd"/>
      <w:r w:rsidR="002C5B7E">
        <w:rPr>
          <w:rFonts w:ascii="GHEA Grapalat" w:hAnsi="GHEA Grapalat"/>
          <w:b/>
          <w:lang w:bidi="ar-SA"/>
        </w:rPr>
        <w:t xml:space="preserve">, ул. Шаумяна </w:t>
      </w:r>
      <w:r w:rsidR="002C5B7E" w:rsidRPr="00297B13">
        <w:rPr>
          <w:rFonts w:ascii="GHEA Grapalat" w:hAnsi="GHEA Grapalat"/>
          <w:b/>
          <w:lang w:bidi="ar-SA"/>
        </w:rPr>
        <w:t xml:space="preserve"> 4</w:t>
      </w:r>
      <w:r w:rsidR="002C5B7E" w:rsidRPr="002C5B7E">
        <w:rPr>
          <w:rFonts w:ascii="GHEA Grapalat" w:hAnsi="GHEA Grapalat"/>
          <w:b/>
          <w:lang w:bidi="ar-SA"/>
        </w:rPr>
        <w:t xml:space="preserve"> </w:t>
      </w:r>
      <w:r>
        <w:rPr>
          <w:rFonts w:ascii="GHEA Grapalat" w:hAnsi="GHEA Grapalat"/>
          <w:sz w:val="24"/>
          <w:szCs w:val="24"/>
        </w:rPr>
        <w:t xml:space="preserve">не позднее, чем </w:t>
      </w:r>
      <w:r w:rsidR="002C5B7E">
        <w:rPr>
          <w:rFonts w:ascii="GHEA Grapalat" w:hAnsi="GHEA Grapalat"/>
          <w:sz w:val="24"/>
          <w:szCs w:val="24"/>
        </w:rPr>
        <w:t xml:space="preserve"> </w:t>
      </w:r>
      <w:r w:rsidR="000F6E55">
        <w:rPr>
          <w:rFonts w:ascii="GHEA Grapalat" w:hAnsi="GHEA Grapalat"/>
          <w:b/>
          <w:sz w:val="24"/>
          <w:szCs w:val="24"/>
        </w:rPr>
        <w:t xml:space="preserve">12:00 часов </w:t>
      </w:r>
      <w:r w:rsidR="000F6E55" w:rsidRPr="000F6E55">
        <w:rPr>
          <w:rFonts w:ascii="GHEA Grapalat" w:hAnsi="GHEA Grapalat"/>
          <w:b/>
          <w:sz w:val="24"/>
          <w:szCs w:val="24"/>
        </w:rPr>
        <w:t>7</w:t>
      </w:r>
      <w:r w:rsidR="002C5B7E" w:rsidRPr="002C5B7E">
        <w:rPr>
          <w:rFonts w:ascii="GHEA Grapalat" w:hAnsi="GHEA Grapalat"/>
          <w:b/>
          <w:sz w:val="24"/>
          <w:szCs w:val="24"/>
        </w:rPr>
        <w:t xml:space="preserve"> </w:t>
      </w:r>
      <w:r w:rsidRPr="002C5B7E">
        <w:rPr>
          <w:rFonts w:ascii="GHEA Grapalat" w:hAnsi="GHEA Grapalat"/>
          <w:b/>
          <w:sz w:val="24"/>
          <w:szCs w:val="24"/>
        </w:rPr>
        <w:t xml:space="preserve">-го дня </w:t>
      </w:r>
      <w:proofErr w:type="gramStart"/>
      <w:r w:rsidRPr="002C5B7E">
        <w:rPr>
          <w:rFonts w:ascii="GHEA Grapalat" w:hAnsi="GHEA Grapalat"/>
          <w:b/>
          <w:sz w:val="24"/>
          <w:szCs w:val="24"/>
        </w:rPr>
        <w:t xml:space="preserve">с </w:t>
      </w:r>
      <w:r>
        <w:rPr>
          <w:rFonts w:ascii="GHEA Grapalat" w:hAnsi="GHEA Grapalat"/>
          <w:sz w:val="24"/>
          <w:szCs w:val="24"/>
        </w:rPr>
        <w:t>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A80ECD" w:rsidRPr="002C5B7E" w:rsidRDefault="00A80ECD" w:rsidP="002C5B7E">
      <w:pPr>
        <w:spacing w:line="360" w:lineRule="auto"/>
        <w:ind w:firstLine="567"/>
        <w:jc w:val="both"/>
        <w:rPr>
          <w:rFonts w:ascii="GHEA Grapalat" w:hAnsi="GHEA Grapalat"/>
          <w:sz w:val="16"/>
          <w:lang w:bidi="ar-SA"/>
        </w:rPr>
      </w:pPr>
      <w:r>
        <w:rPr>
          <w:rFonts w:ascii="GHEA Grapalat" w:hAnsi="GHEA Grapalat"/>
        </w:rPr>
        <w:t>Заявки на процедуру получает и в журнале регистрации заявок р</w:t>
      </w:r>
      <w:r w:rsidR="002C5B7E">
        <w:rPr>
          <w:rFonts w:ascii="GHEA Grapalat" w:hAnsi="GHEA Grapalat"/>
        </w:rPr>
        <w:t xml:space="preserve">егистрирует секретарь комиссии </w:t>
      </w:r>
      <w:r w:rsidR="002C5B7E" w:rsidRPr="00297B13">
        <w:rPr>
          <w:rFonts w:ascii="GHEA Grapalat" w:hAnsi="GHEA Grapalat"/>
          <w:lang w:bidi="ar-SA"/>
        </w:rPr>
        <w:t xml:space="preserve">Р. </w:t>
      </w:r>
      <w:proofErr w:type="spellStart"/>
      <w:r w:rsidR="002C5B7E" w:rsidRPr="00297B13">
        <w:rPr>
          <w:rFonts w:ascii="GHEA Grapalat" w:hAnsi="GHEA Grapalat"/>
          <w:lang w:bidi="ar-SA"/>
        </w:rPr>
        <w:t>Асатрян</w:t>
      </w:r>
      <w:proofErr w:type="spellEnd"/>
      <w:r>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2"/>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lastRenderedPageBreak/>
        <w:t>е</w:t>
      </w:r>
      <w:proofErr w:type="gramEnd"/>
      <w:r>
        <w:rPr>
          <w:rFonts w:ascii="GHEA Grapalat" w:hAnsi="GHEA Grapalat"/>
          <w:sz w:val="24"/>
          <w:szCs w:val="24"/>
        </w:rPr>
        <w:t>.</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w:t>
      </w:r>
      <w:r w:rsidR="002C5B7E">
        <w:rPr>
          <w:rFonts w:ascii="GHEA Grapalat" w:hAnsi="GHEA Grapalat"/>
          <w:sz w:val="24"/>
          <w:szCs w:val="24"/>
        </w:rPr>
        <w:t xml:space="preserve">скрытие заявок произойдет на </w:t>
      </w:r>
      <w:r w:rsidR="000F6E55" w:rsidRPr="000F6E55">
        <w:rPr>
          <w:rFonts w:ascii="GHEA Grapalat" w:hAnsi="GHEA Grapalat"/>
          <w:b/>
          <w:sz w:val="24"/>
          <w:szCs w:val="24"/>
        </w:rPr>
        <w:t>7</w:t>
      </w:r>
      <w:bookmarkStart w:id="1" w:name="_GoBack"/>
      <w:bookmarkEnd w:id="1"/>
      <w:r w:rsidR="002C5B7E" w:rsidRPr="002C5B7E">
        <w:rPr>
          <w:rFonts w:ascii="GHEA Grapalat" w:hAnsi="GHEA Grapalat"/>
          <w:b/>
          <w:sz w:val="24"/>
          <w:szCs w:val="24"/>
        </w:rPr>
        <w:t>-</w:t>
      </w:r>
      <w:proofErr w:type="spellStart"/>
      <w:r w:rsidR="002C5B7E" w:rsidRPr="002C5B7E">
        <w:rPr>
          <w:rFonts w:ascii="GHEA Grapalat" w:hAnsi="GHEA Grapalat"/>
          <w:b/>
          <w:sz w:val="24"/>
          <w:szCs w:val="24"/>
        </w:rPr>
        <w:t>ый</w:t>
      </w:r>
      <w:proofErr w:type="spellEnd"/>
      <w:r w:rsidR="002C5B7E" w:rsidRPr="002C5B7E">
        <w:rPr>
          <w:rFonts w:ascii="GHEA Grapalat" w:hAnsi="GHEA Grapalat"/>
          <w:b/>
          <w:sz w:val="24"/>
          <w:szCs w:val="24"/>
        </w:rPr>
        <w:t xml:space="preserve"> день в 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w:t>
      </w:r>
      <w:r w:rsidRPr="009044F1">
        <w:rPr>
          <w:rFonts w:ascii="GHEA Grapalat" w:hAnsi="GHEA Grapalat"/>
        </w:rPr>
        <w:lastRenderedPageBreak/>
        <w:t xml:space="preserve">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2C5B7E" w:rsidRDefault="00FD2748" w:rsidP="00B46D58">
      <w:pPr>
        <w:pStyle w:val="a3"/>
        <w:widowControl w:val="0"/>
        <w:tabs>
          <w:tab w:val="left" w:pos="1134"/>
        </w:tabs>
        <w:spacing w:after="160" w:line="240" w:lineRule="auto"/>
        <w:ind w:firstLine="567"/>
        <w:rPr>
          <w:rFonts w:ascii="GHEA Grapalat" w:hAnsi="GHEA Grapalat" w:cs="Sylfaen"/>
          <w:b/>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w:t>
      </w:r>
      <w:r w:rsidRPr="002C5B7E">
        <w:rPr>
          <w:rFonts w:ascii="GHEA Grapalat" w:hAnsi="GHEA Grapalat"/>
          <w:b/>
          <w:i w:val="0"/>
          <w:sz w:val="24"/>
          <w:szCs w:val="24"/>
        </w:rPr>
        <w:t xml:space="preserve">Республики Армения по курсу </w:t>
      </w:r>
      <w:r w:rsidR="002C5B7E" w:rsidRPr="002C5B7E">
        <w:rPr>
          <w:rFonts w:ascii="GHEA Grapalat" w:hAnsi="GHEA Grapalat"/>
          <w:b/>
          <w:i w:val="0"/>
          <w:sz w:val="24"/>
          <w:szCs w:val="24"/>
        </w:rPr>
        <w:t>установленному Центральным банком того дня.</w:t>
      </w:r>
      <w:r w:rsidR="00A01157" w:rsidRPr="002C5B7E">
        <w:rPr>
          <w:rFonts w:ascii="GHEA Grapalat" w:hAnsi="GHEA Grapalat"/>
          <w:b/>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w:t>
      </w:r>
      <w:r w:rsidR="00B11432" w:rsidRPr="000811C1">
        <w:rPr>
          <w:rFonts w:ascii="GHEA Grapalat" w:hAnsi="GHEA Grapalat"/>
          <w:sz w:val="24"/>
          <w:szCs w:val="24"/>
        </w:rPr>
        <w:lastRenderedPageBreak/>
        <w:t xml:space="preserve">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w:t>
      </w:r>
      <w:r w:rsidRPr="009044F1">
        <w:rPr>
          <w:rFonts w:ascii="GHEA Grapalat" w:hAnsi="GHEA Grapalat"/>
          <w:sz w:val="24"/>
          <w:szCs w:val="24"/>
        </w:rPr>
        <w:lastRenderedPageBreak/>
        <w:t xml:space="preserve">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w:t>
      </w:r>
      <w:r w:rsidRPr="009044F1">
        <w:rPr>
          <w:rFonts w:ascii="GHEA Grapalat" w:hAnsi="GHEA Grapalat"/>
        </w:rPr>
        <w:lastRenderedPageBreak/>
        <w:t xml:space="preserve">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2C5B7E" w:rsidRPr="00C67FAB">
        <w:rPr>
          <w:rFonts w:ascii="GHEA Grapalat" w:hAnsi="GHEA Grapalat"/>
          <w:i/>
        </w:rPr>
        <w:t>одностороннем порядке утвержденного заявления в виде неустойки (приложение 4.</w:t>
      </w:r>
      <w:r w:rsidR="002C5B7E">
        <w:rPr>
          <w:rFonts w:ascii="GHEA Grapalat" w:hAnsi="GHEA Grapalat"/>
          <w:i/>
        </w:rPr>
        <w:t>2</w:t>
      </w:r>
      <w:r w:rsidR="002C5B7E" w:rsidRPr="00C67FAB">
        <w:rPr>
          <w:rFonts w:ascii="GHEA Grapalat" w:hAnsi="GHEA Grapalat"/>
          <w:i/>
        </w:rPr>
        <w:t>) или наличных денег</w:t>
      </w:r>
      <w:r w:rsidR="00801A4F" w:rsidRPr="00801A4F">
        <w:rPr>
          <w:rFonts w:ascii="GHEA Grapalat" w:hAnsi="GHEA Grapalat"/>
        </w:rPr>
        <w:t>.</w:t>
      </w:r>
      <w:r w:rsidR="001647D2" w:rsidRPr="001647D2">
        <w:rPr>
          <w:rFonts w:ascii="GHEA Grapalat" w:hAnsi="GHEA Grapalat"/>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 xml:space="preserve">Обеспечение квалификации, представленное в виде наличных денег, должно быть перечислено на казначейский </w:t>
      </w:r>
      <w:r w:rsidRPr="00BB02AD">
        <w:rPr>
          <w:rFonts w:ascii="GHEA Grapalat" w:hAnsi="GHEA Grapalat" w:cs="Sylfaen"/>
        </w:rPr>
        <w:lastRenderedPageBreak/>
        <w:t>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w:t>
      </w:r>
      <w:r w:rsidRPr="00801A4F">
        <w:rPr>
          <w:rFonts w:ascii="GHEA Grapalat" w:hAnsi="GHEA Grapalat" w:cs="Sylfaen"/>
        </w:rPr>
        <w:t>.</w:t>
      </w:r>
      <w:r w:rsidR="009A0467">
        <w:rPr>
          <w:rStyle w:val="af6"/>
          <w:rFonts w:ascii="GHEA Grapalat" w:hAnsi="GHEA Grapalat"/>
        </w:rPr>
        <w:footnoteReference w:customMarkFollows="1" w:id="3"/>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983C4A" w:rsidRPr="00C67FAB">
        <w:rPr>
          <w:rFonts w:ascii="GHEA Grapalat" w:hAnsi="GHEA Grapalat"/>
          <w:i/>
        </w:rPr>
        <w:t xml:space="preserve"> одностороннем порядке утвержденного заявления-в виде неустойки (приложение 5.1) или наличных денег</w:t>
      </w:r>
      <w:r w:rsidR="00983C4A">
        <w:rPr>
          <w:rStyle w:val="af6"/>
          <w:rFonts w:ascii="GHEA Grapalat" w:hAnsi="GHEA Grapalat"/>
        </w:rPr>
        <w:t xml:space="preserve"> </w:t>
      </w:r>
      <w:r w:rsidR="009A0467">
        <w:rPr>
          <w:rStyle w:val="af6"/>
          <w:rFonts w:ascii="GHEA Grapalat" w:hAnsi="GHEA Grapalat"/>
        </w:rPr>
        <w:footnoteReference w:customMarkFollows="1" w:id="4"/>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w:t>
      </w:r>
      <w:r w:rsidRPr="009044F1">
        <w:rPr>
          <w:rFonts w:ascii="GHEA Grapalat" w:hAnsi="GHEA Grapalat"/>
        </w:rPr>
        <w:lastRenderedPageBreak/>
        <w:t>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5"/>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наименования (имени, фамилии, копии документа, удостоверяющего </w:t>
      </w:r>
      <w:r w:rsidRPr="009044F1">
        <w:rPr>
          <w:rFonts w:ascii="GHEA Grapalat" w:hAnsi="GHEA Grapalat"/>
        </w:rPr>
        <w:lastRenderedPageBreak/>
        <w:t>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lastRenderedPageBreak/>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 xml:space="preserve">обязать принимать соответствующие решения, включая объявление </w:t>
      </w:r>
      <w:r w:rsidRPr="009044F1">
        <w:rPr>
          <w:rFonts w:ascii="GHEA Grapalat" w:hAnsi="GHEA Grapalat"/>
        </w:rPr>
        <w:lastRenderedPageBreak/>
        <w:t>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lastRenderedPageBreak/>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6"/>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w:t>
      </w:r>
      <w:r w:rsidR="00983C4A">
        <w:rPr>
          <w:rFonts w:ascii="GHEA Grapalat" w:hAnsi="GHEA Grapalat"/>
        </w:rPr>
        <w:t xml:space="preserve">гинала) и копий в 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983C4A" w:rsidRDefault="00983C4A" w:rsidP="00B46D58">
      <w:pPr>
        <w:pStyle w:val="norm"/>
        <w:widowControl w:val="0"/>
        <w:spacing w:after="160" w:line="240" w:lineRule="auto"/>
        <w:ind w:firstLine="284"/>
        <w:jc w:val="right"/>
        <w:rPr>
          <w:rFonts w:ascii="GHEA Grapalat" w:hAnsi="GHEA Grapalat"/>
          <w:b/>
          <w:sz w:val="24"/>
          <w:szCs w:val="24"/>
        </w:rPr>
      </w:pPr>
    </w:p>
    <w:p w:rsidR="00983C4A" w:rsidRDefault="00983C4A" w:rsidP="00B46D58">
      <w:pPr>
        <w:pStyle w:val="norm"/>
        <w:widowControl w:val="0"/>
        <w:spacing w:after="160" w:line="240" w:lineRule="auto"/>
        <w:ind w:firstLine="284"/>
        <w:jc w:val="right"/>
        <w:rPr>
          <w:rFonts w:ascii="GHEA Grapalat" w:hAnsi="GHEA Grapalat"/>
          <w:b/>
          <w:sz w:val="24"/>
          <w:szCs w:val="24"/>
        </w:rPr>
      </w:pPr>
    </w:p>
    <w:p w:rsidR="00983C4A" w:rsidRDefault="00983C4A" w:rsidP="00B46D58">
      <w:pPr>
        <w:pStyle w:val="norm"/>
        <w:widowControl w:val="0"/>
        <w:spacing w:after="160" w:line="240" w:lineRule="auto"/>
        <w:ind w:firstLine="284"/>
        <w:jc w:val="right"/>
        <w:rPr>
          <w:rFonts w:ascii="GHEA Grapalat" w:hAnsi="GHEA Grapalat"/>
          <w:b/>
          <w:sz w:val="24"/>
          <w:szCs w:val="24"/>
        </w:rPr>
      </w:pPr>
    </w:p>
    <w:p w:rsidR="00983C4A" w:rsidRPr="00F677F1" w:rsidRDefault="00983C4A" w:rsidP="00983C4A">
      <w:pPr>
        <w:pStyle w:val="norm"/>
        <w:widowControl w:val="0"/>
        <w:spacing w:after="160" w:line="240" w:lineRule="auto"/>
        <w:ind w:firstLine="284"/>
        <w:jc w:val="right"/>
        <w:rPr>
          <w:rFonts w:ascii="GHEA Grapalat" w:hAnsi="GHEA Grapalat"/>
          <w:b/>
          <w:sz w:val="24"/>
          <w:szCs w:val="24"/>
        </w:rPr>
      </w:pPr>
    </w:p>
    <w:p w:rsidR="00B2572B" w:rsidRPr="00374F4A" w:rsidRDefault="00B2572B" w:rsidP="00983C4A">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983C4A" w:rsidRPr="00881228" w:rsidRDefault="00B2572B" w:rsidP="00983C4A">
      <w:pPr>
        <w:pStyle w:val="a3"/>
        <w:spacing w:line="240" w:lineRule="auto"/>
        <w:jc w:val="right"/>
        <w:rPr>
          <w:rFonts w:ascii="GHEA Grapalat" w:hAnsi="GHEA Grapalat" w:cs="Sylfaen"/>
          <w:b/>
          <w:lang w:val="af-ZA" w:eastAsia="en-US" w:bidi="ar-SA"/>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83C4A" w:rsidRPr="00881228">
        <w:rPr>
          <w:rFonts w:ascii="GHEA Grapalat" w:hAnsi="GHEA Grapalat" w:cs="Sylfaen"/>
          <w:b/>
          <w:lang w:val="af-ZA" w:eastAsia="en-US" w:bidi="ar-SA"/>
        </w:rPr>
        <w:t>«ԳԿՏ-ԳՀ</w:t>
      </w:r>
      <w:r w:rsidR="00983C4A" w:rsidRPr="00881228">
        <w:rPr>
          <w:rFonts w:ascii="GHEA Grapalat" w:hAnsi="GHEA Grapalat" w:cs="Sylfaen"/>
          <w:b/>
          <w:lang w:eastAsia="en-US" w:bidi="ar-SA"/>
        </w:rPr>
        <w:t>ԱՊ</w:t>
      </w:r>
      <w:r w:rsidR="00983C4A" w:rsidRPr="00881228">
        <w:rPr>
          <w:rFonts w:ascii="GHEA Grapalat" w:hAnsi="GHEA Grapalat" w:cs="Sylfaen"/>
          <w:b/>
          <w:lang w:val="af-ZA" w:eastAsia="en-US" w:bidi="ar-SA"/>
        </w:rPr>
        <w:t>ՁԲ-20/2»</w:t>
      </w:r>
    </w:p>
    <w:p w:rsidR="00B2572B" w:rsidRPr="00983C4A" w:rsidRDefault="00B2572B" w:rsidP="00983C4A">
      <w:pPr>
        <w:pStyle w:val="31"/>
        <w:widowControl w:val="0"/>
        <w:spacing w:after="160" w:line="240" w:lineRule="auto"/>
        <w:jc w:val="right"/>
        <w:rPr>
          <w:rFonts w:ascii="GHEA Grapalat" w:hAnsi="GHEA Grapalat" w:cs="Sylfaen"/>
          <w:b/>
          <w:lang w:val="af-ZA"/>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83C4A" w:rsidRPr="00881228" w:rsidRDefault="00173793" w:rsidP="00173793">
      <w:pPr>
        <w:pStyle w:val="a3"/>
        <w:spacing w:line="240" w:lineRule="auto"/>
        <w:ind w:firstLine="0"/>
        <w:rPr>
          <w:rFonts w:ascii="GHEA Grapalat" w:hAnsi="GHEA Grapalat" w:cs="Sylfaen"/>
          <w:b/>
          <w:lang w:val="af-ZA" w:eastAsia="en-US" w:bidi="ar-SA"/>
        </w:rPr>
      </w:pPr>
      <w:r w:rsidRPr="00297B13">
        <w:rPr>
          <w:rFonts w:ascii="GHEA Grapalat" w:hAnsi="GHEA Grapalat"/>
          <w:b/>
          <w:lang w:bidi="ar-SA"/>
        </w:rPr>
        <w:t xml:space="preserve">&lt;&lt; Общественная экономика </w:t>
      </w:r>
      <w:proofErr w:type="spellStart"/>
      <w:r w:rsidRPr="00297B13">
        <w:rPr>
          <w:rFonts w:ascii="GHEA Grapalat" w:hAnsi="GHEA Grapalat"/>
          <w:b/>
          <w:lang w:bidi="ar-SA"/>
        </w:rPr>
        <w:t>Гарни</w:t>
      </w:r>
      <w:proofErr w:type="spellEnd"/>
      <w:r w:rsidRPr="00297B13">
        <w:rPr>
          <w:rFonts w:ascii="GHEA Grapalat" w:hAnsi="GHEA Grapalat"/>
          <w:b/>
          <w:lang w:bidi="ar-SA"/>
        </w:rPr>
        <w:t xml:space="preserve"> &gt;&gt; - ГНКО</w:t>
      </w:r>
      <w:r w:rsidRPr="005437F6">
        <w:rPr>
          <w:rFonts w:ascii="GHEA Grapalat" w:hAnsi="GHEA Grapalat"/>
        </w:rPr>
        <w:t xml:space="preserve"> </w:t>
      </w:r>
      <w:r w:rsidRPr="00173793">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983C4A" w:rsidRPr="00881228">
        <w:rPr>
          <w:rFonts w:ascii="GHEA Grapalat" w:hAnsi="GHEA Grapalat" w:cs="Sylfaen"/>
          <w:b/>
          <w:lang w:val="af-ZA" w:eastAsia="en-US" w:bidi="ar-SA"/>
        </w:rPr>
        <w:t>«ԳԿՏ-ԳՀ</w:t>
      </w:r>
      <w:r w:rsidR="00983C4A" w:rsidRPr="00881228">
        <w:rPr>
          <w:rFonts w:ascii="GHEA Grapalat" w:hAnsi="GHEA Grapalat" w:cs="Sylfaen"/>
          <w:b/>
          <w:lang w:eastAsia="en-US" w:bidi="ar-SA"/>
        </w:rPr>
        <w:t>ԱՊ</w:t>
      </w:r>
      <w:r w:rsidR="00983C4A" w:rsidRPr="00881228">
        <w:rPr>
          <w:rFonts w:ascii="GHEA Grapalat" w:hAnsi="GHEA Grapalat" w:cs="Sylfaen"/>
          <w:b/>
          <w:lang w:val="af-ZA" w:eastAsia="en-US" w:bidi="ar-SA"/>
        </w:rPr>
        <w:t>ՁԲ-20/2»</w:t>
      </w:r>
    </w:p>
    <w:p w:rsidR="00374F4A" w:rsidRPr="00BD0FD1" w:rsidRDefault="00374F4A" w:rsidP="00B46D58">
      <w:pPr>
        <w:jc w:val="both"/>
        <w:rPr>
          <w:rFonts w:ascii="GHEA Grapalat" w:hAnsi="GHEA Grapalat" w:cs="Sylfaen"/>
        </w:rPr>
      </w:pP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983C4A">
        <w:rPr>
          <w:rFonts w:ascii="GHEA Grapalat" w:hAnsi="GHEA Grapalat"/>
        </w:rPr>
        <w:t>"</w:t>
      </w:r>
      <w:r w:rsidR="00983C4A" w:rsidRPr="00881228">
        <w:rPr>
          <w:rFonts w:ascii="GHEA Grapalat" w:hAnsi="GHEA Grapalat" w:cs="Sylfaen"/>
          <w:b/>
          <w:lang w:val="af-ZA" w:eastAsia="en-US" w:bidi="ar-SA"/>
        </w:rPr>
        <w:t>ԳԿՏ-ԳՀ</w:t>
      </w:r>
      <w:r w:rsidR="00983C4A" w:rsidRPr="00881228">
        <w:rPr>
          <w:rFonts w:ascii="GHEA Grapalat" w:hAnsi="GHEA Grapalat" w:cs="Sylfaen"/>
          <w:b/>
          <w:lang w:eastAsia="en-US" w:bidi="ar-SA"/>
        </w:rPr>
        <w:t>ԱՊ</w:t>
      </w:r>
      <w:r w:rsidR="00983C4A" w:rsidRPr="00881228">
        <w:rPr>
          <w:rFonts w:ascii="GHEA Grapalat" w:hAnsi="GHEA Grapalat" w:cs="Sylfaen"/>
          <w:b/>
          <w:lang w:val="af-ZA" w:eastAsia="en-US" w:bidi="ar-SA"/>
        </w:rPr>
        <w:t>ՁԲ-20/2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983C4A">
        <w:rPr>
          <w:rFonts w:ascii="GHEA Grapalat" w:hAnsi="GHEA Grapalat"/>
        </w:rPr>
        <w:t>"</w:t>
      </w:r>
      <w:r w:rsidR="00983C4A" w:rsidRPr="00983C4A">
        <w:rPr>
          <w:rFonts w:ascii="GHEA Grapalat" w:hAnsi="GHEA Grapalat" w:cs="Sylfaen"/>
          <w:b/>
          <w:lang w:val="af-ZA" w:eastAsia="en-US" w:bidi="ar-SA"/>
        </w:rPr>
        <w:t xml:space="preserve"> </w:t>
      </w:r>
      <w:r w:rsidR="00983C4A" w:rsidRPr="00881228">
        <w:rPr>
          <w:rFonts w:ascii="GHEA Grapalat" w:hAnsi="GHEA Grapalat" w:cs="Sylfaen"/>
          <w:b/>
          <w:lang w:val="af-ZA" w:eastAsia="en-US" w:bidi="ar-SA"/>
        </w:rPr>
        <w:t>ԳԿՏ-ԳՀ</w:t>
      </w:r>
      <w:r w:rsidR="00983C4A" w:rsidRPr="00881228">
        <w:rPr>
          <w:rFonts w:ascii="GHEA Grapalat" w:hAnsi="GHEA Grapalat" w:cs="Sylfaen"/>
          <w:b/>
          <w:lang w:eastAsia="en-US" w:bidi="ar-SA"/>
        </w:rPr>
        <w:t>ԱՊ</w:t>
      </w:r>
      <w:r w:rsidR="00983C4A" w:rsidRPr="00881228">
        <w:rPr>
          <w:rFonts w:ascii="GHEA Grapalat" w:hAnsi="GHEA Grapalat" w:cs="Sylfaen"/>
          <w:b/>
          <w:lang w:val="af-ZA" w:eastAsia="en-US" w:bidi="ar-SA"/>
        </w:rPr>
        <w:t>ՁԲ-20/2</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7"/>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ՁԲ-20/2</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ՁԲ-20/2</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ՁԲ-20/2</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173793">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173793" w:rsidRPr="00297B13">
        <w:rPr>
          <w:rFonts w:ascii="GHEA Grapalat" w:hAnsi="GHEA Grapalat"/>
          <w:b/>
          <w:lang w:bidi="ar-SA"/>
        </w:rPr>
        <w:t xml:space="preserve">&lt;&lt; Общественная экономика </w:t>
      </w:r>
      <w:proofErr w:type="spellStart"/>
      <w:r w:rsidR="00173793" w:rsidRPr="00297B13">
        <w:rPr>
          <w:rFonts w:ascii="GHEA Grapalat" w:hAnsi="GHEA Grapalat"/>
          <w:b/>
          <w:lang w:bidi="ar-SA"/>
        </w:rPr>
        <w:t>Гарни</w:t>
      </w:r>
      <w:proofErr w:type="spellEnd"/>
      <w:r w:rsidR="00173793" w:rsidRPr="00297B13">
        <w:rPr>
          <w:rFonts w:ascii="GHEA Grapalat" w:hAnsi="GHEA Grapalat"/>
          <w:b/>
          <w:lang w:bidi="ar-SA"/>
        </w:rPr>
        <w:t xml:space="preserve"> &gt;&gt; - ГНКО</w:t>
      </w:r>
      <w:r w:rsidR="00173793"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00173793" w:rsidRPr="00173793">
        <w:rPr>
          <w:rFonts w:ascii="GHEA Grapalat" w:hAnsi="GHEA Grapalat" w:cs="GHEA Grapalat"/>
          <w:sz w:val="22"/>
          <w:szCs w:val="22"/>
        </w:rPr>
        <w:t xml:space="preserve"> </w:t>
      </w:r>
      <w:r w:rsidR="00173793">
        <w:rPr>
          <w:rFonts w:ascii="GHEA Grapalat" w:hAnsi="GHEA Grapalat"/>
          <w:sz w:val="22"/>
          <w:szCs w:val="22"/>
        </w:rPr>
        <w:t xml:space="preserve">процедуре закупок под кодом  </w:t>
      </w:r>
      <w:r w:rsidR="00173793" w:rsidRPr="00881228">
        <w:rPr>
          <w:rFonts w:ascii="GHEA Grapalat" w:hAnsi="GHEA Grapalat" w:cs="Sylfaen"/>
          <w:b/>
          <w:lang w:val="af-ZA" w:eastAsia="en-US" w:bidi="ar-SA"/>
        </w:rPr>
        <w:t>ԳԿՏ-ԳՀ</w:t>
      </w:r>
      <w:r w:rsidR="00173793" w:rsidRPr="00881228">
        <w:rPr>
          <w:rFonts w:ascii="GHEA Grapalat" w:hAnsi="GHEA Grapalat" w:cs="Sylfaen"/>
          <w:b/>
          <w:lang w:eastAsia="en-US" w:bidi="ar-SA"/>
        </w:rPr>
        <w:t>ԱՊ</w:t>
      </w:r>
      <w:r w:rsidR="00173793" w:rsidRPr="00881228">
        <w:rPr>
          <w:rFonts w:ascii="GHEA Grapalat" w:hAnsi="GHEA Grapalat" w:cs="Sylfaen"/>
          <w:b/>
          <w:lang w:val="af-ZA" w:eastAsia="en-US" w:bidi="ar-SA"/>
        </w:rPr>
        <w:t>ՁԲ-20/2</w:t>
      </w:r>
      <w:r w:rsidRPr="00B138F3">
        <w:rPr>
          <w:rFonts w:ascii="GHEA Grapalat" w:hAnsi="GHEA Grapalat"/>
          <w:sz w:val="22"/>
          <w:szCs w:val="22"/>
        </w:rPr>
        <w:t xml:space="preserve"> *.</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7379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890880">
              <w:rPr>
                <w:rFonts w:ascii="GHEA Grapalat" w:hAnsi="GHEA Grapalat"/>
              </w:rPr>
              <w:t xml:space="preserve">&lt;&lt; Общественная экономика </w:t>
            </w:r>
            <w:proofErr w:type="spellStart"/>
            <w:r w:rsidRPr="00890880">
              <w:rPr>
                <w:rFonts w:ascii="GHEA Grapalat" w:hAnsi="GHEA Grapalat"/>
              </w:rPr>
              <w:t>Гарни</w:t>
            </w:r>
            <w:proofErr w:type="spellEnd"/>
            <w:r w:rsidRPr="00890880">
              <w:rPr>
                <w:rFonts w:ascii="GHEA Grapalat" w:hAnsi="GHEA Grapalat"/>
              </w:rPr>
              <w:t xml:space="preserve"> &gt;&gt; - ГНКО</w:t>
            </w:r>
          </w:p>
        </w:tc>
      </w:tr>
      <w:tr w:rsidR="0017379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7379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A57E64">
              <w:rPr>
                <w:rFonts w:ascii="GHEA Grapalat" w:hAnsi="GHEA Grapalat" w:cs="Sylfaen"/>
                <w:spacing w:val="-2"/>
                <w:sz w:val="20"/>
                <w:szCs w:val="20"/>
                <w:lang w:val="hy-AM" w:eastAsia="en-US" w:bidi="ar-SA"/>
              </w:rPr>
              <w:t>03536021</w:t>
            </w:r>
          </w:p>
        </w:tc>
      </w:tr>
      <w:tr w:rsidR="0017379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proofErr w:type="spellStart"/>
            <w:r w:rsidRPr="00A57E64">
              <w:rPr>
                <w:rFonts w:ascii="GHEA Grapalat" w:hAnsi="GHEA Grapalat"/>
              </w:rPr>
              <w:t>Ардшин</w:t>
            </w:r>
            <w:proofErr w:type="spellEnd"/>
            <w:r w:rsidRPr="00A57E64">
              <w:rPr>
                <w:rFonts w:ascii="GHEA Grapalat" w:hAnsi="GHEA Grapalat"/>
              </w:rPr>
              <w:t xml:space="preserve"> Банк ЗАО</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73793">
              <w:rPr>
                <w:rFonts w:ascii="GHEA Grapalat" w:hAnsi="GHEA Grapalat"/>
                <w:lang w:val="en-US"/>
              </w:rPr>
              <w:t xml:space="preserve"> </w:t>
            </w:r>
            <w:r w:rsidR="00173793" w:rsidRPr="00173793">
              <w:rPr>
                <w:rFonts w:ascii="GHEA Grapalat" w:hAnsi="GHEA Grapalat" w:cs="Arial"/>
                <w:b/>
                <w:sz w:val="22"/>
                <w:szCs w:val="22"/>
                <w:lang w:val="hy-AM" w:eastAsia="en-US" w:bidi="ar-SA"/>
              </w:rPr>
              <w:t>900008000664</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AF4211" w:rsidRPr="00B138F3" w:rsidRDefault="000A214C" w:rsidP="00173793">
      <w:pPr>
        <w:widowControl w:val="0"/>
        <w:spacing w:after="160"/>
        <w:jc w:val="right"/>
        <w:rPr>
          <w:rFonts w:ascii="GHEA Grapalat" w:hAnsi="GHEA Grapalat"/>
          <w:b/>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173793" w:rsidRPr="00173793">
        <w:rPr>
          <w:rFonts w:ascii="GHEA Grapalat" w:hAnsi="GHEA Grapalat" w:cs="Sylfaen"/>
          <w:b/>
          <w:lang w:val="af-ZA" w:eastAsia="en-US" w:bidi="ar-SA"/>
        </w:rPr>
        <w:t>«ԳԿՏ-ԳՀ</w:t>
      </w:r>
      <w:r w:rsidR="00173793" w:rsidRPr="00173793">
        <w:rPr>
          <w:rFonts w:ascii="GHEA Grapalat" w:hAnsi="GHEA Grapalat" w:cs="Sylfaen"/>
          <w:b/>
          <w:lang w:val="hy-AM" w:eastAsia="en-US" w:bidi="ar-SA"/>
        </w:rPr>
        <w:t>ԱՊ</w:t>
      </w:r>
      <w:r w:rsidR="00173793" w:rsidRPr="00173793">
        <w:rPr>
          <w:rFonts w:ascii="GHEA Grapalat" w:hAnsi="GHEA Grapalat" w:cs="Sylfaen"/>
          <w:b/>
          <w:lang w:val="af-ZA" w:eastAsia="en-US" w:bidi="ar-SA"/>
        </w:rPr>
        <w:t>ՁԲ-20/2»</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173793" w:rsidRDefault="000A214C" w:rsidP="00173793">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173793" w:rsidRPr="00890880">
        <w:rPr>
          <w:rFonts w:ascii="GHEA Grapalat" w:hAnsi="GHEA Grapalat"/>
        </w:rPr>
        <w:t xml:space="preserve">&lt;&lt; Общественная экономика </w:t>
      </w:r>
      <w:proofErr w:type="spellStart"/>
      <w:r w:rsidR="00173793" w:rsidRPr="00890880">
        <w:rPr>
          <w:rFonts w:ascii="GHEA Grapalat" w:hAnsi="GHEA Grapalat"/>
        </w:rPr>
        <w:t>Гарни</w:t>
      </w:r>
      <w:proofErr w:type="spellEnd"/>
      <w:r w:rsidR="00173793" w:rsidRPr="00890880">
        <w:rPr>
          <w:rFonts w:ascii="GHEA Grapalat" w:hAnsi="GHEA Grapalat"/>
        </w:rPr>
        <w:t xml:space="preserve"> &gt;&gt; - ГНКО</w:t>
      </w:r>
      <w:r w:rsidR="00173793" w:rsidRPr="00B138F3">
        <w:rPr>
          <w:rFonts w:ascii="GHEA Grapalat" w:hAnsi="GHEA Grapalat"/>
          <w:spacing w:val="-6"/>
        </w:rPr>
        <w:t xml:space="preserve"> </w:t>
      </w:r>
      <w:r w:rsidRPr="00B138F3">
        <w:rPr>
          <w:rFonts w:ascii="GHEA Grapalat" w:hAnsi="GHEA Grapalat"/>
          <w:spacing w:val="-6"/>
        </w:rPr>
        <w:t xml:space="preserve">(далее — Заказчик) </w:t>
      </w:r>
      <w:r w:rsidR="00173793" w:rsidRPr="00173793">
        <w:rPr>
          <w:rFonts w:ascii="GHEA Grapalat" w:hAnsi="GHEA Grapalat" w:cs="GHEA Grapalat"/>
          <w:spacing w:val="-6"/>
        </w:rPr>
        <w:t xml:space="preserve"> </w:t>
      </w:r>
      <w:r w:rsidRPr="00B138F3">
        <w:rPr>
          <w:rFonts w:ascii="GHEA Grapalat" w:hAnsi="GHEA Grapalat"/>
        </w:rPr>
        <w:t xml:space="preserve">процедуре закупок под кодом </w:t>
      </w:r>
      <w:r w:rsidR="00173793" w:rsidRPr="00173793">
        <w:rPr>
          <w:rFonts w:ascii="GHEA Grapalat" w:hAnsi="GHEA Grapalat" w:cs="Sylfaen"/>
          <w:b/>
          <w:lang w:val="af-ZA" w:eastAsia="en-US" w:bidi="ar-SA"/>
        </w:rPr>
        <w:t>«ԳԿՏ-ԳՀ</w:t>
      </w:r>
      <w:r w:rsidR="00173793" w:rsidRPr="00173793">
        <w:rPr>
          <w:rFonts w:ascii="GHEA Grapalat" w:hAnsi="GHEA Grapalat" w:cs="Sylfaen"/>
          <w:b/>
          <w:lang w:val="hy-AM" w:eastAsia="en-US" w:bidi="ar-SA"/>
        </w:rPr>
        <w:t>ԱՊ</w:t>
      </w:r>
      <w:r w:rsidR="00173793" w:rsidRPr="00173793">
        <w:rPr>
          <w:rFonts w:ascii="GHEA Grapalat" w:hAnsi="GHEA Grapalat" w:cs="Sylfaen"/>
          <w:b/>
          <w:lang w:val="af-ZA" w:eastAsia="en-US" w:bidi="ar-SA"/>
        </w:rPr>
        <w:t>ՁԲ-20/2»</w:t>
      </w:r>
      <w:r w:rsidRPr="00B138F3">
        <w:rPr>
          <w:rFonts w:ascii="GHEA Grapalat" w:hAnsi="GHEA Grapalat"/>
        </w:rPr>
        <w:t>*.</w:t>
      </w:r>
    </w:p>
    <w:p w:rsidR="000A214C" w:rsidRPr="00173793" w:rsidRDefault="000A214C" w:rsidP="00173793">
      <w:pPr>
        <w:widowControl w:val="0"/>
        <w:tabs>
          <w:tab w:val="left" w:pos="567"/>
        </w:tabs>
        <w:jc w:val="both"/>
        <w:rPr>
          <w:rFonts w:ascii="GHEA Grapalat" w:hAnsi="GHEA Grapalat" w:cs="GHEA Grapalat"/>
          <w:spacing w:val="-6"/>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7379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890880">
              <w:rPr>
                <w:rFonts w:ascii="GHEA Grapalat" w:hAnsi="GHEA Grapalat"/>
              </w:rPr>
              <w:t xml:space="preserve">&lt;&lt; Общественная экономика </w:t>
            </w:r>
            <w:proofErr w:type="spellStart"/>
            <w:r w:rsidRPr="00890880">
              <w:rPr>
                <w:rFonts w:ascii="GHEA Grapalat" w:hAnsi="GHEA Grapalat"/>
              </w:rPr>
              <w:t>Гарни</w:t>
            </w:r>
            <w:proofErr w:type="spellEnd"/>
            <w:r w:rsidRPr="00890880">
              <w:rPr>
                <w:rFonts w:ascii="GHEA Grapalat" w:hAnsi="GHEA Grapalat"/>
              </w:rPr>
              <w:t xml:space="preserve"> &gt;&gt; - ГНКО</w:t>
            </w:r>
          </w:p>
        </w:tc>
      </w:tr>
      <w:tr w:rsidR="0017379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7379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A57E64">
              <w:rPr>
                <w:rFonts w:ascii="GHEA Grapalat" w:hAnsi="GHEA Grapalat" w:cs="Sylfaen"/>
                <w:spacing w:val="-2"/>
                <w:sz w:val="20"/>
                <w:szCs w:val="20"/>
                <w:lang w:val="hy-AM" w:eastAsia="en-US" w:bidi="ar-SA"/>
              </w:rPr>
              <w:t>03536021</w:t>
            </w:r>
          </w:p>
        </w:tc>
      </w:tr>
      <w:tr w:rsidR="0017379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73793" w:rsidRPr="00B138F3" w:rsidRDefault="00173793" w:rsidP="0017379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proofErr w:type="spellStart"/>
            <w:r w:rsidRPr="00A57E64">
              <w:rPr>
                <w:rFonts w:ascii="GHEA Grapalat" w:hAnsi="GHEA Grapalat"/>
              </w:rPr>
              <w:t>Ардшин</w:t>
            </w:r>
            <w:proofErr w:type="spellEnd"/>
            <w:r w:rsidRPr="00A57E64">
              <w:rPr>
                <w:rFonts w:ascii="GHEA Grapalat" w:hAnsi="GHEA Grapalat"/>
              </w:rPr>
              <w:t xml:space="preserve"> Банк ЗАО</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73793">
              <w:rPr>
                <w:rFonts w:ascii="GHEA Grapalat" w:hAnsi="GHEA Grapalat"/>
                <w:lang w:val="en-US"/>
              </w:rPr>
              <w:t xml:space="preserve"> </w:t>
            </w:r>
            <w:r w:rsidR="00173793" w:rsidRPr="00173793">
              <w:rPr>
                <w:rFonts w:ascii="GHEA Grapalat" w:hAnsi="GHEA Grapalat" w:cs="Arial"/>
                <w:b/>
                <w:sz w:val="22"/>
                <w:szCs w:val="22"/>
                <w:lang w:val="hy-AM" w:eastAsia="en-US" w:bidi="ar-SA"/>
              </w:rPr>
              <w:t>900005000758</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8D352C" w:rsidRPr="00B138F3" w:rsidRDefault="00071D1C" w:rsidP="00173793">
      <w:pPr>
        <w:pStyle w:val="31"/>
        <w:widowControl w:val="0"/>
        <w:spacing w:after="160" w:line="240" w:lineRule="auto"/>
        <w:jc w:val="right"/>
        <w:rPr>
          <w:rFonts w:ascii="GHEA Grapalat" w:hAnsi="GHEA Grapalat"/>
          <w:i/>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73793" w:rsidRPr="00173793">
        <w:rPr>
          <w:rFonts w:ascii="GHEA Grapalat" w:hAnsi="GHEA Grapalat" w:cs="Sylfaen"/>
          <w:b/>
          <w:sz w:val="24"/>
          <w:szCs w:val="24"/>
          <w:lang w:val="af-ZA" w:eastAsia="en-US" w:bidi="ar-SA"/>
        </w:rPr>
        <w:t>«ԳԿՏ-ԳՀ</w:t>
      </w:r>
      <w:r w:rsidR="00173793" w:rsidRPr="00173793">
        <w:rPr>
          <w:rFonts w:ascii="GHEA Grapalat" w:hAnsi="GHEA Grapalat" w:cs="Sylfaen"/>
          <w:b/>
          <w:sz w:val="24"/>
          <w:szCs w:val="24"/>
          <w:lang w:val="hy-AM" w:eastAsia="en-US" w:bidi="ar-SA"/>
        </w:rPr>
        <w:t>ԱՊ</w:t>
      </w:r>
      <w:r w:rsidR="00173793" w:rsidRPr="00173793">
        <w:rPr>
          <w:rFonts w:ascii="GHEA Grapalat" w:hAnsi="GHEA Grapalat" w:cs="Sylfaen"/>
          <w:b/>
          <w:sz w:val="24"/>
          <w:szCs w:val="24"/>
          <w:lang w:val="af-ZA" w:eastAsia="en-US" w:bidi="ar-SA"/>
        </w:rPr>
        <w:t>ՁԲ-20/2»</w:t>
      </w:r>
      <w:r w:rsidR="00173793" w:rsidRPr="00173793">
        <w:rPr>
          <w:rFonts w:ascii="GHEA Grapalat" w:hAnsi="GHEA Grapalat" w:cs="Sylfaen"/>
          <w:b/>
          <w:sz w:val="24"/>
          <w:szCs w:val="24"/>
          <w:lang w:val="hy-AM" w:eastAsia="en-US" w:bidi="ar-SA"/>
        </w:rPr>
        <w:t xml:space="preserve">  </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w:t>
      </w:r>
      <w:r w:rsidR="00173793">
        <w:rPr>
          <w:rFonts w:ascii="GHEA Grapalat" w:hAnsi="GHEA Grapalat"/>
        </w:rPr>
        <w:t>ыли нарушены более чем на 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r w:rsidRPr="00B138F3">
        <w:rPr>
          <w:rFonts w:ascii="GHEA Grapalat" w:hAnsi="GHEA Grapalat"/>
        </w:rPr>
        <w:t>.</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w:t>
      </w:r>
      <w:r w:rsidR="00173793">
        <w:rPr>
          <w:rFonts w:ascii="GHEA Grapalat" w:hAnsi="GHEA Grapalat"/>
        </w:rPr>
        <w:t>овара нарушены более чем на 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173793">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C50536"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w:t>
      </w:r>
      <w:r w:rsidRPr="00C50536">
        <w:rPr>
          <w:rFonts w:ascii="GHEA Grapalat" w:hAnsi="GHEA Grapalat"/>
        </w:rPr>
        <w:t>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C50536">
        <w:rPr>
          <w:rFonts w:ascii="GHEA Grapalat" w:hAnsi="GHEA Grapalat"/>
        </w:rPr>
        <w:t>4.</w:t>
      </w:r>
      <w:r w:rsidR="009D71F8" w:rsidRPr="00C50536">
        <w:rPr>
          <w:rFonts w:ascii="GHEA Grapalat" w:hAnsi="GHEA Grapalat"/>
        </w:rPr>
        <w:t>2.</w:t>
      </w:r>
      <w:r w:rsidR="009D71F8" w:rsidRPr="00C50536">
        <w:rPr>
          <w:rFonts w:ascii="GHEA Grapalat" w:hAnsi="GHEA Grapalat"/>
        </w:rPr>
        <w:tab/>
      </w:r>
      <w:r w:rsidRPr="00C50536">
        <w:rPr>
          <w:rFonts w:ascii="GHEA Grapalat" w:hAnsi="GHEA Grapalat"/>
        </w:rPr>
        <w:t xml:space="preserve">Для товаров, являющихся основным средством, гарантийным сроком устанавливается </w:t>
      </w:r>
      <w:r w:rsidR="00C50536" w:rsidRPr="00C50536">
        <w:rPr>
          <w:rFonts w:ascii="GHEA Grapalat" w:hAnsi="GHEA Grapalat"/>
        </w:rPr>
        <w:t>1095</w:t>
      </w:r>
      <w:r w:rsidRPr="00C50536">
        <w:rPr>
          <w:rFonts w:ascii="GHEA Grapalat" w:hAnsi="GHEA Grapalat"/>
        </w:rPr>
        <w:t xml:space="preserve"> календарных дней со дня, следующего за днем принятия товара Покупателем.</w:t>
      </w:r>
      <w:r w:rsidR="00AA7117" w:rsidRPr="00C50536">
        <w:rPr>
          <w:rFonts w:ascii="GHEA Grapalat" w:hAnsi="GHEA Grapalat"/>
        </w:rPr>
        <w:t xml:space="preserve"> </w:t>
      </w:r>
      <w:r w:rsidRPr="00C50536">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C50536">
        <w:rPr>
          <w:rStyle w:val="af6"/>
          <w:rFonts w:ascii="GHEA Grapalat" w:hAnsi="GHEA Grapalat"/>
        </w:rPr>
        <w:footnoteReference w:customMarkFollows="1" w:id="12"/>
        <w:t>19</w:t>
      </w:r>
      <w:r w:rsidRPr="00C50536">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w:t>
      </w:r>
      <w:r w:rsidR="00173793">
        <w:rPr>
          <w:rFonts w:ascii="GHEA Grapalat" w:hAnsi="GHEA Grapalat"/>
        </w:rPr>
        <w:t>ение № 3.1) и  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173793">
        <w:rPr>
          <w:rFonts w:ascii="GHEA Grapalat" w:hAnsi="GHEA Grapalat"/>
        </w:rPr>
        <w:t>Покупатель в течение 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w:t>
      </w:r>
      <w:r w:rsidRPr="00B138F3">
        <w:rPr>
          <w:rFonts w:ascii="GHEA Grapalat" w:hAnsi="GHEA Grapalat"/>
          <w:spacing w:val="-6"/>
        </w:rPr>
        <w:lastRenderedPageBreak/>
        <w:t>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6"/>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7"/>
              <w:t>***</w:t>
            </w:r>
          </w:p>
        </w:tc>
      </w:tr>
      <w:tr w:rsidR="00820864" w:rsidRPr="00B138F3" w:rsidTr="00820864">
        <w:trPr>
          <w:trHeight w:val="672"/>
          <w:jc w:val="center"/>
        </w:trPr>
        <w:tc>
          <w:tcPr>
            <w:tcW w:w="1242" w:type="dxa"/>
            <w:vAlign w:val="center"/>
          </w:tcPr>
          <w:p w:rsidR="00820864" w:rsidRPr="00AE2768" w:rsidRDefault="00820864" w:rsidP="00820864">
            <w:pPr>
              <w:jc w:val="center"/>
              <w:rPr>
                <w:rFonts w:ascii="GHEA Grapalat" w:hAnsi="GHEA Grapalat"/>
                <w:sz w:val="20"/>
                <w:lang w:val="es-ES"/>
              </w:rPr>
            </w:pPr>
            <w:r>
              <w:rPr>
                <w:rFonts w:ascii="GHEA Grapalat" w:hAnsi="GHEA Grapalat"/>
                <w:sz w:val="20"/>
                <w:lang w:val="es-ES"/>
              </w:rPr>
              <w:t>1</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tcPr>
          <w:p w:rsidR="00820864" w:rsidRDefault="00820864" w:rsidP="00820864">
            <w:pPr>
              <w:jc w:val="center"/>
              <w:rPr>
                <w:rFonts w:ascii="Calibri" w:hAnsi="Calibri" w:cs="Arial"/>
                <w:sz w:val="22"/>
                <w:szCs w:val="22"/>
              </w:rPr>
            </w:pPr>
            <w:r>
              <w:rPr>
                <w:rFonts w:ascii="Calibri" w:hAnsi="Calibri" w:cs="Arial"/>
                <w:sz w:val="22"/>
                <w:szCs w:val="22"/>
              </w:rPr>
              <w:t>34141320</w:t>
            </w:r>
          </w:p>
        </w:tc>
        <w:tc>
          <w:tcPr>
            <w:tcW w:w="1559" w:type="dxa"/>
            <w:tcBorders>
              <w:top w:val="single" w:sz="4" w:space="0" w:color="auto"/>
              <w:left w:val="nil"/>
              <w:bottom w:val="single" w:sz="4" w:space="0" w:color="auto"/>
              <w:right w:val="single" w:sz="4" w:space="0" w:color="auto"/>
            </w:tcBorders>
            <w:shd w:val="clear" w:color="auto" w:fill="auto"/>
            <w:vAlign w:val="center"/>
          </w:tcPr>
          <w:p w:rsidR="00820864" w:rsidRDefault="00820864" w:rsidP="00820864">
            <w:pPr>
              <w:jc w:val="center"/>
              <w:rPr>
                <w:rFonts w:ascii="Arial LatArm" w:hAnsi="Arial LatArm" w:cs="Arial"/>
                <w:sz w:val="22"/>
                <w:szCs w:val="22"/>
              </w:rPr>
            </w:pPr>
            <w:r w:rsidRPr="00881228">
              <w:rPr>
                <w:rFonts w:ascii="GHEA Grapalat" w:hAnsi="GHEA Grapalat"/>
                <w:b/>
                <w:i/>
              </w:rPr>
              <w:t>мусоровоз</w:t>
            </w:r>
          </w:p>
        </w:tc>
        <w:tc>
          <w:tcPr>
            <w:tcW w:w="1925" w:type="dxa"/>
          </w:tcPr>
          <w:p w:rsidR="00820864" w:rsidRPr="00B138F3" w:rsidRDefault="00820864" w:rsidP="00820864">
            <w:pPr>
              <w:widowControl w:val="0"/>
              <w:jc w:val="center"/>
              <w:rPr>
                <w:rFonts w:ascii="GHEA Grapalat" w:hAnsi="GHEA Grapalat"/>
                <w:sz w:val="16"/>
                <w:szCs w:val="16"/>
              </w:rPr>
            </w:pPr>
          </w:p>
        </w:tc>
        <w:tc>
          <w:tcPr>
            <w:tcW w:w="1467" w:type="dxa"/>
          </w:tcPr>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1.Зил 43362 КО 449 или эквивалент</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2. Год: 2005</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 xml:space="preserve">3. Мощность двигателя: не менее 150 </w:t>
            </w:r>
            <w:proofErr w:type="spellStart"/>
            <w:r w:rsidRPr="00290735">
              <w:rPr>
                <w:rFonts w:ascii="GHEA Grapalat" w:hAnsi="GHEA Grapalat"/>
                <w:sz w:val="16"/>
                <w:szCs w:val="16"/>
              </w:rPr>
              <w:t>л.с</w:t>
            </w:r>
            <w:proofErr w:type="spellEnd"/>
            <w:r w:rsidRPr="00290735">
              <w:rPr>
                <w:rFonts w:ascii="GHEA Grapalat" w:hAnsi="GHEA Grapalat"/>
                <w:sz w:val="16"/>
                <w:szCs w:val="16"/>
              </w:rPr>
              <w:t>., 0,25 ремонта. Тип двигателя: бензин и газ</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 xml:space="preserve">4. С боковым подъемным </w:t>
            </w:r>
            <w:r w:rsidRPr="00290735">
              <w:rPr>
                <w:rFonts w:ascii="GHEA Grapalat" w:hAnsi="GHEA Grapalat"/>
                <w:sz w:val="16"/>
                <w:szCs w:val="16"/>
              </w:rPr>
              <w:lastRenderedPageBreak/>
              <w:t>механизмом, гидравлическая система (с манипулятором). Грузоподъемность манипулятора составляет не менее 700 кг для железных мусорных баков.</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5. Максимальная степень сжатия составляет 3 или выше.</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6. Разряд: саморазряд</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7. Разлив</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 xml:space="preserve"> длина: не менее 392 см</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ширина не менее 210 см</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высота - не менее 160 см, вместимость - не менее 13-14 м 3</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8. Коробка передач: механическая минимум 5 градусов.</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9. Вместимость топливного бака не менее 150 литров</w:t>
            </w:r>
            <w:proofErr w:type="gramStart"/>
            <w:r w:rsidRPr="00290735">
              <w:rPr>
                <w:rFonts w:ascii="GHEA Grapalat" w:hAnsi="GHEA Grapalat"/>
                <w:sz w:val="16"/>
                <w:szCs w:val="16"/>
              </w:rPr>
              <w:t>.</w:t>
            </w:r>
            <w:proofErr w:type="gramEnd"/>
            <w:r w:rsidRPr="00290735">
              <w:rPr>
                <w:rFonts w:ascii="GHEA Grapalat" w:hAnsi="GHEA Grapalat"/>
                <w:sz w:val="16"/>
                <w:szCs w:val="16"/>
              </w:rPr>
              <w:t xml:space="preserve"> </w:t>
            </w:r>
            <w:proofErr w:type="gramStart"/>
            <w:r w:rsidRPr="00290735">
              <w:rPr>
                <w:rFonts w:ascii="GHEA Grapalat" w:hAnsi="GHEA Grapalat"/>
                <w:sz w:val="16"/>
                <w:szCs w:val="16"/>
              </w:rPr>
              <w:t>г</w:t>
            </w:r>
            <w:proofErr w:type="gramEnd"/>
            <w:r w:rsidRPr="00290735">
              <w:rPr>
                <w:rFonts w:ascii="GHEA Grapalat" w:hAnsi="GHEA Grapalat"/>
                <w:sz w:val="16"/>
                <w:szCs w:val="16"/>
              </w:rPr>
              <w:t>азовые баллоны не менее 5 штук / один /</w:t>
            </w:r>
          </w:p>
          <w:p w:rsidR="00290735" w:rsidRPr="00290735" w:rsidRDefault="00290735" w:rsidP="00290735">
            <w:pPr>
              <w:widowControl w:val="0"/>
              <w:rPr>
                <w:rFonts w:ascii="GHEA Grapalat" w:hAnsi="GHEA Grapalat"/>
                <w:sz w:val="16"/>
                <w:szCs w:val="16"/>
              </w:rPr>
            </w:pPr>
            <w:r w:rsidRPr="00290735">
              <w:rPr>
                <w:rFonts w:ascii="GHEA Grapalat" w:hAnsi="GHEA Grapalat"/>
                <w:sz w:val="16"/>
                <w:szCs w:val="16"/>
              </w:rPr>
              <w:t>10. Общий допустимый вес 5200 кг</w:t>
            </w:r>
          </w:p>
          <w:p w:rsidR="00820864" w:rsidRPr="00B138F3" w:rsidRDefault="00290735" w:rsidP="00290735">
            <w:pPr>
              <w:widowControl w:val="0"/>
              <w:rPr>
                <w:rFonts w:ascii="GHEA Grapalat" w:hAnsi="GHEA Grapalat"/>
                <w:sz w:val="16"/>
                <w:szCs w:val="16"/>
              </w:rPr>
            </w:pPr>
            <w:r w:rsidRPr="00290735">
              <w:rPr>
                <w:rFonts w:ascii="GHEA Grapalat" w:hAnsi="GHEA Grapalat"/>
                <w:sz w:val="16"/>
                <w:szCs w:val="16"/>
              </w:rPr>
              <w:t>11. Полностью отремонтирован</w:t>
            </w:r>
            <w:r w:rsidRPr="00290735">
              <w:rPr>
                <w:rFonts w:ascii="GHEA Grapalat" w:hAnsi="GHEA Grapalat"/>
                <w:sz w:val="16"/>
                <w:szCs w:val="16"/>
              </w:rPr>
              <w:lastRenderedPageBreak/>
              <w:t>ные шины и новый аккумулятор</w:t>
            </w:r>
          </w:p>
        </w:tc>
        <w:tc>
          <w:tcPr>
            <w:tcW w:w="1085" w:type="dxa"/>
            <w:vAlign w:val="center"/>
          </w:tcPr>
          <w:p w:rsidR="00820864" w:rsidRPr="00B138F3" w:rsidRDefault="00820864" w:rsidP="00820864">
            <w:pPr>
              <w:widowControl w:val="0"/>
              <w:jc w:val="center"/>
              <w:rPr>
                <w:rFonts w:ascii="GHEA Grapalat" w:hAnsi="GHEA Grapalat"/>
                <w:sz w:val="16"/>
                <w:szCs w:val="16"/>
              </w:rPr>
            </w:pPr>
            <w:r w:rsidRPr="00820864">
              <w:rPr>
                <w:rFonts w:ascii="GHEA Grapalat" w:hAnsi="GHEA Grapalat"/>
                <w:sz w:val="16"/>
                <w:szCs w:val="16"/>
              </w:rPr>
              <w:lastRenderedPageBreak/>
              <w:t>штук</w:t>
            </w:r>
          </w:p>
        </w:tc>
        <w:tc>
          <w:tcPr>
            <w:tcW w:w="1559" w:type="dxa"/>
          </w:tcPr>
          <w:p w:rsidR="00820864" w:rsidRPr="00B138F3" w:rsidRDefault="00820864" w:rsidP="00820864">
            <w:pPr>
              <w:widowControl w:val="0"/>
              <w:jc w:val="center"/>
              <w:rPr>
                <w:rFonts w:ascii="GHEA Grapalat" w:hAnsi="GHEA Grapalat"/>
                <w:sz w:val="16"/>
                <w:szCs w:val="16"/>
              </w:rPr>
            </w:pPr>
          </w:p>
        </w:tc>
        <w:tc>
          <w:tcPr>
            <w:tcW w:w="1134" w:type="dxa"/>
          </w:tcPr>
          <w:p w:rsidR="00820864" w:rsidRPr="00B138F3" w:rsidRDefault="00820864" w:rsidP="00820864">
            <w:pPr>
              <w:widowControl w:val="0"/>
              <w:jc w:val="center"/>
              <w:rPr>
                <w:rFonts w:ascii="GHEA Grapalat" w:hAnsi="GHEA Grapalat"/>
                <w:sz w:val="16"/>
                <w:szCs w:val="16"/>
              </w:rPr>
            </w:pPr>
          </w:p>
        </w:tc>
        <w:tc>
          <w:tcPr>
            <w:tcW w:w="850" w:type="dxa"/>
            <w:vAlign w:val="center"/>
          </w:tcPr>
          <w:p w:rsidR="00820864" w:rsidRPr="00820864" w:rsidRDefault="00820864" w:rsidP="00820864">
            <w:pPr>
              <w:widowControl w:val="0"/>
              <w:jc w:val="center"/>
              <w:rPr>
                <w:rFonts w:ascii="GHEA Grapalat" w:hAnsi="GHEA Grapalat"/>
                <w:sz w:val="16"/>
                <w:szCs w:val="16"/>
                <w:lang w:val="en-US"/>
              </w:rPr>
            </w:pPr>
            <w:r>
              <w:rPr>
                <w:rFonts w:ascii="GHEA Grapalat" w:hAnsi="GHEA Grapalat"/>
                <w:sz w:val="16"/>
                <w:szCs w:val="16"/>
                <w:lang w:val="en-US"/>
              </w:rPr>
              <w:t>1</w:t>
            </w:r>
          </w:p>
        </w:tc>
        <w:tc>
          <w:tcPr>
            <w:tcW w:w="709" w:type="dxa"/>
            <w:vAlign w:val="center"/>
          </w:tcPr>
          <w:p w:rsidR="00820864" w:rsidRPr="00B138F3" w:rsidRDefault="00820864" w:rsidP="00820864">
            <w:pPr>
              <w:widowControl w:val="0"/>
              <w:jc w:val="center"/>
              <w:rPr>
                <w:rFonts w:ascii="GHEA Grapalat" w:hAnsi="GHEA Grapalat"/>
                <w:sz w:val="16"/>
                <w:szCs w:val="16"/>
              </w:rPr>
            </w:pPr>
            <w:r w:rsidRPr="00820864">
              <w:rPr>
                <w:rFonts w:ascii="GHEA Grapalat" w:hAnsi="GHEA Grapalat"/>
                <w:sz w:val="16"/>
                <w:szCs w:val="16"/>
              </w:rPr>
              <w:t xml:space="preserve">РА </w:t>
            </w:r>
            <w:proofErr w:type="spellStart"/>
            <w:r w:rsidRPr="00820864">
              <w:rPr>
                <w:rFonts w:ascii="GHEA Grapalat" w:hAnsi="GHEA Grapalat"/>
                <w:sz w:val="16"/>
                <w:szCs w:val="16"/>
              </w:rPr>
              <w:t>Котайкская</w:t>
            </w:r>
            <w:proofErr w:type="spellEnd"/>
            <w:r w:rsidRPr="00820864">
              <w:rPr>
                <w:rFonts w:ascii="GHEA Grapalat" w:hAnsi="GHEA Grapalat"/>
                <w:sz w:val="16"/>
                <w:szCs w:val="16"/>
              </w:rPr>
              <w:t xml:space="preserve"> область, д. </w:t>
            </w:r>
            <w:proofErr w:type="spellStart"/>
            <w:r w:rsidRPr="00820864">
              <w:rPr>
                <w:rFonts w:ascii="GHEA Grapalat" w:hAnsi="GHEA Grapalat"/>
                <w:sz w:val="16"/>
                <w:szCs w:val="16"/>
              </w:rPr>
              <w:t>Гарни</w:t>
            </w:r>
            <w:proofErr w:type="spellEnd"/>
            <w:r w:rsidRPr="00820864">
              <w:rPr>
                <w:rFonts w:ascii="GHEA Grapalat" w:hAnsi="GHEA Grapalat"/>
                <w:sz w:val="16"/>
                <w:szCs w:val="16"/>
              </w:rPr>
              <w:t>, Шаумян 4</w:t>
            </w:r>
          </w:p>
        </w:tc>
        <w:tc>
          <w:tcPr>
            <w:tcW w:w="1158" w:type="dxa"/>
            <w:vAlign w:val="center"/>
          </w:tcPr>
          <w:p w:rsidR="00820864" w:rsidRPr="00820864" w:rsidRDefault="00820864" w:rsidP="00820864">
            <w:pPr>
              <w:widowControl w:val="0"/>
              <w:jc w:val="center"/>
              <w:rPr>
                <w:rFonts w:ascii="GHEA Grapalat" w:hAnsi="GHEA Grapalat"/>
                <w:sz w:val="16"/>
                <w:szCs w:val="16"/>
                <w:lang w:val="en-US"/>
              </w:rPr>
            </w:pPr>
            <w:r>
              <w:rPr>
                <w:rFonts w:ascii="GHEA Grapalat" w:hAnsi="GHEA Grapalat"/>
                <w:sz w:val="16"/>
                <w:szCs w:val="16"/>
                <w:lang w:val="en-US"/>
              </w:rPr>
              <w:t>1</w:t>
            </w:r>
          </w:p>
        </w:tc>
        <w:tc>
          <w:tcPr>
            <w:tcW w:w="947" w:type="dxa"/>
            <w:vAlign w:val="center"/>
          </w:tcPr>
          <w:p w:rsidR="00820864" w:rsidRPr="00B138F3" w:rsidRDefault="00820864" w:rsidP="00820864">
            <w:pPr>
              <w:widowControl w:val="0"/>
              <w:jc w:val="center"/>
              <w:rPr>
                <w:rFonts w:ascii="GHEA Grapalat" w:hAnsi="GHEA Grapalat"/>
                <w:sz w:val="16"/>
                <w:szCs w:val="16"/>
              </w:rPr>
            </w:pPr>
            <w:r w:rsidRPr="00820864">
              <w:rPr>
                <w:rFonts w:ascii="GHEA Grapalat" w:hAnsi="GHEA Grapalat"/>
                <w:sz w:val="16"/>
                <w:szCs w:val="16"/>
              </w:rPr>
              <w:t>III квартал</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8"/>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123"/>
        <w:gridCol w:w="1427"/>
        <w:gridCol w:w="992"/>
        <w:gridCol w:w="997"/>
        <w:gridCol w:w="709"/>
        <w:gridCol w:w="853"/>
        <w:gridCol w:w="542"/>
        <w:gridCol w:w="606"/>
        <w:gridCol w:w="711"/>
        <w:gridCol w:w="844"/>
        <w:gridCol w:w="867"/>
        <w:gridCol w:w="857"/>
        <w:gridCol w:w="993"/>
        <w:gridCol w:w="858"/>
        <w:gridCol w:w="811"/>
      </w:tblGrid>
      <w:tr w:rsidR="00B138F3" w:rsidRPr="00B138F3" w:rsidTr="00820864">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20864">
        <w:trPr>
          <w:trHeight w:val="747"/>
          <w:jc w:val="center"/>
        </w:trPr>
        <w:tc>
          <w:tcPr>
            <w:tcW w:w="171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2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2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40"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820864" w:rsidRPr="00820864">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9"/>
              <w:t>**</w:t>
            </w:r>
          </w:p>
        </w:tc>
      </w:tr>
      <w:tr w:rsidR="00B138F3" w:rsidRPr="00B138F3" w:rsidTr="00820864">
        <w:trPr>
          <w:trHeight w:val="594"/>
          <w:jc w:val="center"/>
        </w:trPr>
        <w:tc>
          <w:tcPr>
            <w:tcW w:w="1715" w:type="dxa"/>
          </w:tcPr>
          <w:p w:rsidR="00071D1C" w:rsidRPr="00B138F3" w:rsidRDefault="00071D1C" w:rsidP="00B46D58">
            <w:pPr>
              <w:widowControl w:val="0"/>
              <w:jc w:val="center"/>
              <w:rPr>
                <w:rFonts w:ascii="GHEA Grapalat" w:hAnsi="GHEA Grapalat"/>
                <w:sz w:val="16"/>
                <w:szCs w:val="16"/>
              </w:rPr>
            </w:pPr>
          </w:p>
        </w:tc>
        <w:tc>
          <w:tcPr>
            <w:tcW w:w="2123" w:type="dxa"/>
          </w:tcPr>
          <w:p w:rsidR="00071D1C" w:rsidRPr="00B138F3" w:rsidRDefault="00071D1C" w:rsidP="00B46D58">
            <w:pPr>
              <w:widowControl w:val="0"/>
              <w:jc w:val="center"/>
              <w:rPr>
                <w:rFonts w:ascii="GHEA Grapalat" w:hAnsi="GHEA Grapalat"/>
                <w:sz w:val="16"/>
                <w:szCs w:val="16"/>
              </w:rPr>
            </w:pPr>
          </w:p>
        </w:tc>
        <w:tc>
          <w:tcPr>
            <w:tcW w:w="1427" w:type="dxa"/>
          </w:tcPr>
          <w:p w:rsidR="00071D1C" w:rsidRPr="00B138F3" w:rsidRDefault="00071D1C" w:rsidP="00B46D58">
            <w:pPr>
              <w:widowControl w:val="0"/>
              <w:jc w:val="center"/>
              <w:rPr>
                <w:rFonts w:ascii="GHEA Grapalat" w:hAnsi="GHEA Grapalat"/>
                <w:sz w:val="16"/>
                <w:szCs w:val="16"/>
              </w:rPr>
            </w:pPr>
          </w:p>
        </w:tc>
        <w:tc>
          <w:tcPr>
            <w:tcW w:w="99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7"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1" w:type="dxa"/>
            <w:vAlign w:val="center"/>
          </w:tcPr>
          <w:p w:rsidR="00071D1C" w:rsidRPr="00820864"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820864" w:rsidRPr="00B138F3" w:rsidTr="00820864">
        <w:trPr>
          <w:trHeight w:val="404"/>
          <w:jc w:val="center"/>
        </w:trPr>
        <w:tc>
          <w:tcPr>
            <w:tcW w:w="1715" w:type="dxa"/>
            <w:vAlign w:val="center"/>
          </w:tcPr>
          <w:p w:rsidR="00820864" w:rsidRPr="00AE2768" w:rsidRDefault="00820864" w:rsidP="00820864">
            <w:pPr>
              <w:jc w:val="center"/>
              <w:rPr>
                <w:rFonts w:ascii="GHEA Grapalat" w:hAnsi="GHEA Grapalat"/>
                <w:sz w:val="20"/>
                <w:lang w:val="es-ES"/>
              </w:rPr>
            </w:pPr>
            <w:r>
              <w:rPr>
                <w:rFonts w:ascii="GHEA Grapalat" w:hAnsi="GHEA Grapalat"/>
                <w:sz w:val="20"/>
                <w:lang w:val="es-ES"/>
              </w:rPr>
              <w:t>1</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820864" w:rsidRDefault="00820864" w:rsidP="00820864">
            <w:pPr>
              <w:jc w:val="center"/>
              <w:rPr>
                <w:rFonts w:ascii="Calibri" w:hAnsi="Calibri" w:cs="Arial"/>
                <w:sz w:val="22"/>
                <w:szCs w:val="22"/>
              </w:rPr>
            </w:pPr>
            <w:r>
              <w:rPr>
                <w:rFonts w:ascii="Calibri" w:hAnsi="Calibri" w:cs="Arial"/>
                <w:sz w:val="22"/>
                <w:szCs w:val="22"/>
              </w:rPr>
              <w:t>34141320</w:t>
            </w:r>
          </w:p>
        </w:tc>
        <w:tc>
          <w:tcPr>
            <w:tcW w:w="1427" w:type="dxa"/>
            <w:tcBorders>
              <w:top w:val="single" w:sz="4" w:space="0" w:color="auto"/>
              <w:left w:val="nil"/>
              <w:bottom w:val="single" w:sz="4" w:space="0" w:color="auto"/>
              <w:right w:val="single" w:sz="4" w:space="0" w:color="auto"/>
            </w:tcBorders>
            <w:shd w:val="clear" w:color="auto" w:fill="auto"/>
            <w:vAlign w:val="center"/>
          </w:tcPr>
          <w:p w:rsidR="00820864" w:rsidRDefault="00820864" w:rsidP="00820864">
            <w:pPr>
              <w:jc w:val="center"/>
              <w:rPr>
                <w:rFonts w:ascii="Arial LatArm" w:hAnsi="Arial LatArm" w:cs="Arial"/>
                <w:sz w:val="22"/>
                <w:szCs w:val="22"/>
              </w:rPr>
            </w:pPr>
            <w:r w:rsidRPr="00881228">
              <w:rPr>
                <w:rFonts w:ascii="GHEA Grapalat" w:hAnsi="GHEA Grapalat"/>
                <w:b/>
                <w:i/>
              </w:rPr>
              <w:t>мусоровоз</w:t>
            </w:r>
          </w:p>
        </w:tc>
        <w:tc>
          <w:tcPr>
            <w:tcW w:w="992" w:type="dxa"/>
            <w:vAlign w:val="center"/>
          </w:tcPr>
          <w:p w:rsidR="00820864" w:rsidRPr="00B138F3" w:rsidRDefault="00820864" w:rsidP="008208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820864" w:rsidRPr="00B138F3" w:rsidRDefault="00820864" w:rsidP="008208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820864" w:rsidRPr="00B138F3" w:rsidRDefault="00820864" w:rsidP="008208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820864" w:rsidRPr="00B138F3" w:rsidRDefault="00820864" w:rsidP="008208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820864" w:rsidRPr="00B138F3" w:rsidRDefault="00820864" w:rsidP="008208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820864" w:rsidRPr="00B138F3" w:rsidRDefault="00820864" w:rsidP="008208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tcPr>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cs="Arial"/>
                <w:sz w:val="18"/>
                <w:szCs w:val="18"/>
                <w:lang w:val="pt-BR"/>
              </w:rPr>
            </w:pPr>
            <w:r>
              <w:rPr>
                <w:rFonts w:ascii="GHEA Grapalat" w:hAnsi="GHEA Grapalat"/>
                <w:sz w:val="20"/>
                <w:lang w:val="pt-BR"/>
              </w:rPr>
              <w:t>100</w:t>
            </w:r>
            <w:r w:rsidRPr="00AE2768">
              <w:rPr>
                <w:rFonts w:ascii="GHEA Grapalat" w:hAnsi="GHEA Grapalat"/>
                <w:sz w:val="20"/>
                <w:lang w:val="pt-BR"/>
              </w:rPr>
              <w:t>%</w:t>
            </w:r>
          </w:p>
        </w:tc>
        <w:tc>
          <w:tcPr>
            <w:tcW w:w="844" w:type="dxa"/>
          </w:tcPr>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cs="Arial"/>
                <w:sz w:val="18"/>
                <w:szCs w:val="18"/>
                <w:lang w:val="pt-BR"/>
              </w:rPr>
            </w:pPr>
            <w:r>
              <w:rPr>
                <w:rFonts w:ascii="GHEA Grapalat" w:hAnsi="GHEA Grapalat"/>
                <w:sz w:val="20"/>
                <w:lang w:val="pt-BR"/>
              </w:rPr>
              <w:t>100</w:t>
            </w:r>
            <w:r w:rsidRPr="00AE2768">
              <w:rPr>
                <w:rFonts w:ascii="GHEA Grapalat" w:hAnsi="GHEA Grapalat"/>
                <w:sz w:val="20"/>
                <w:lang w:val="pt-BR"/>
              </w:rPr>
              <w:t>%</w:t>
            </w:r>
          </w:p>
        </w:tc>
        <w:tc>
          <w:tcPr>
            <w:tcW w:w="867" w:type="dxa"/>
          </w:tcPr>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cs="Arial"/>
                <w:sz w:val="18"/>
                <w:szCs w:val="18"/>
                <w:lang w:val="pt-BR"/>
              </w:rPr>
            </w:pPr>
            <w:r>
              <w:rPr>
                <w:rFonts w:ascii="GHEA Grapalat" w:hAnsi="GHEA Grapalat"/>
                <w:sz w:val="20"/>
                <w:lang w:val="pt-BR"/>
              </w:rPr>
              <w:t>100</w:t>
            </w:r>
            <w:r w:rsidRPr="00AE2768">
              <w:rPr>
                <w:rFonts w:ascii="GHEA Grapalat" w:hAnsi="GHEA Grapalat"/>
                <w:sz w:val="20"/>
                <w:lang w:val="pt-BR"/>
              </w:rPr>
              <w:t>%</w:t>
            </w:r>
          </w:p>
        </w:tc>
        <w:tc>
          <w:tcPr>
            <w:tcW w:w="857" w:type="dxa"/>
          </w:tcPr>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cs="Arial"/>
                <w:sz w:val="18"/>
                <w:szCs w:val="18"/>
                <w:lang w:val="pt-BR"/>
              </w:rPr>
            </w:pPr>
            <w:r>
              <w:rPr>
                <w:rFonts w:ascii="GHEA Grapalat" w:hAnsi="GHEA Grapalat"/>
                <w:sz w:val="20"/>
                <w:lang w:val="pt-BR"/>
              </w:rPr>
              <w:t>100</w:t>
            </w:r>
            <w:r w:rsidRPr="00AE2768">
              <w:rPr>
                <w:rFonts w:ascii="GHEA Grapalat" w:hAnsi="GHEA Grapalat"/>
                <w:sz w:val="20"/>
                <w:lang w:val="pt-BR"/>
              </w:rPr>
              <w:t>%</w:t>
            </w:r>
          </w:p>
        </w:tc>
        <w:tc>
          <w:tcPr>
            <w:tcW w:w="993" w:type="dxa"/>
          </w:tcPr>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cs="Arial"/>
                <w:sz w:val="18"/>
                <w:szCs w:val="18"/>
                <w:lang w:val="pt-BR"/>
              </w:rPr>
            </w:pPr>
            <w:r>
              <w:rPr>
                <w:rFonts w:ascii="GHEA Grapalat" w:hAnsi="GHEA Grapalat"/>
                <w:sz w:val="20"/>
                <w:lang w:val="pt-BR"/>
              </w:rPr>
              <w:t>100</w:t>
            </w:r>
            <w:r w:rsidRPr="00AE2768">
              <w:rPr>
                <w:rFonts w:ascii="GHEA Grapalat" w:hAnsi="GHEA Grapalat"/>
                <w:sz w:val="20"/>
                <w:lang w:val="pt-BR"/>
              </w:rPr>
              <w:t>%</w:t>
            </w:r>
          </w:p>
        </w:tc>
        <w:tc>
          <w:tcPr>
            <w:tcW w:w="858" w:type="dxa"/>
          </w:tcPr>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cs="Arial"/>
                <w:sz w:val="18"/>
                <w:szCs w:val="18"/>
                <w:lang w:val="pt-BR"/>
              </w:rPr>
            </w:pPr>
            <w:r>
              <w:rPr>
                <w:rFonts w:ascii="GHEA Grapalat" w:hAnsi="GHEA Grapalat"/>
                <w:sz w:val="20"/>
                <w:lang w:val="pt-BR"/>
              </w:rPr>
              <w:t>100</w:t>
            </w:r>
            <w:r w:rsidRPr="00AE2768">
              <w:rPr>
                <w:rFonts w:ascii="GHEA Grapalat" w:hAnsi="GHEA Grapalat"/>
                <w:sz w:val="20"/>
                <w:lang w:val="pt-BR"/>
              </w:rPr>
              <w:t>%</w:t>
            </w:r>
          </w:p>
        </w:tc>
        <w:tc>
          <w:tcPr>
            <w:tcW w:w="811" w:type="dxa"/>
          </w:tcPr>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sz w:val="20"/>
                <w:lang w:val="pt-BR"/>
              </w:rPr>
            </w:pPr>
          </w:p>
          <w:p w:rsidR="00820864" w:rsidRPr="00AE2768" w:rsidRDefault="00820864" w:rsidP="00820864">
            <w:pPr>
              <w:jc w:val="center"/>
              <w:rPr>
                <w:rFonts w:ascii="GHEA Grapalat" w:hAnsi="GHEA Grapalat" w:cs="Arial"/>
                <w:sz w:val="18"/>
                <w:szCs w:val="18"/>
                <w:lang w:val="pt-BR"/>
              </w:rPr>
            </w:pPr>
            <w:r>
              <w:rPr>
                <w:rFonts w:ascii="GHEA Grapalat" w:hAnsi="GHEA Grapalat"/>
                <w:sz w:val="20"/>
                <w:lang w:val="pt-BR"/>
              </w:rPr>
              <w:t>100</w:t>
            </w:r>
            <w:r w:rsidRPr="00AE2768">
              <w:rPr>
                <w:rFonts w:ascii="GHEA Grapalat" w:hAnsi="GHEA Grapalat"/>
                <w:sz w:val="20"/>
                <w:lang w:val="pt-BR"/>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E40" w:rsidRDefault="006D6E40">
      <w:r>
        <w:separator/>
      </w:r>
    </w:p>
  </w:endnote>
  <w:endnote w:type="continuationSeparator" w:id="0">
    <w:p w:rsidR="006D6E40" w:rsidRDefault="006D6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2C5B7E" w:rsidRPr="00C861E9" w:rsidRDefault="002C5B7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F6E55">
          <w:rPr>
            <w:rFonts w:ascii="GHEA Grapalat" w:hAnsi="GHEA Grapalat"/>
            <w:noProof/>
            <w:sz w:val="24"/>
            <w:szCs w:val="24"/>
          </w:rPr>
          <w:t>15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E40" w:rsidRDefault="006D6E40">
      <w:r>
        <w:separator/>
      </w:r>
    </w:p>
  </w:footnote>
  <w:footnote w:type="continuationSeparator" w:id="0">
    <w:p w:rsidR="006D6E40" w:rsidRDefault="006D6E40">
      <w:r>
        <w:continuationSeparator/>
      </w:r>
    </w:p>
  </w:footnote>
  <w:footnote w:id="1">
    <w:p w:rsidR="002C5B7E" w:rsidRPr="00ED3BA4" w:rsidRDefault="002C5B7E" w:rsidP="007A5F50">
      <w:pPr>
        <w:pStyle w:val="af2"/>
        <w:jc w:val="both"/>
        <w:rPr>
          <w:rFonts w:asciiTheme="minorHAnsi" w:hAnsiTheme="minorHAnsi"/>
          <w:i/>
          <w:lang w:val="hy-AM"/>
        </w:rPr>
      </w:pPr>
    </w:p>
  </w:footnote>
  <w:footnote w:id="2">
    <w:p w:rsidR="002C5B7E" w:rsidRPr="0049623A" w:rsidDel="00932115" w:rsidRDefault="002C5B7E"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rsidR="002C5B7E" w:rsidRPr="002227A9" w:rsidRDefault="002C5B7E"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2C5B7E" w:rsidRPr="00636142" w:rsidRDefault="002C5B7E"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rsidR="002C5B7E" w:rsidRPr="00636142" w:rsidRDefault="002C5B7E"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2C5B7E" w:rsidRPr="0092041F" w:rsidRDefault="002C5B7E"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 xml:space="preserve">в рамках данной процедуры применяется регулирование, установленное абзацем 4 пункта 10.2, то вместо абзацев 4 и 5 </w:t>
      </w:r>
      <w:proofErr w:type="gramStart"/>
      <w:r w:rsidRPr="000C74F3">
        <w:rPr>
          <w:rFonts w:ascii="GHEA Grapalat" w:hAnsi="GHEA Grapalat"/>
          <w:i/>
        </w:rPr>
        <w:t>устанавливается следующее условие</w:t>
      </w:r>
      <w:proofErr w:type="gramEnd"/>
      <w:r w:rsidRPr="000C74F3">
        <w:rPr>
          <w:rFonts w:ascii="GHEA Grapalat" w:hAnsi="GHEA Grapalat"/>
          <w:i/>
        </w:rPr>
        <w:t>: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2C5B7E" w:rsidRPr="0092041F" w:rsidRDefault="002C5B7E" w:rsidP="00C67FAB">
      <w:pPr>
        <w:pStyle w:val="af2"/>
        <w:jc w:val="both"/>
        <w:rPr>
          <w:rFonts w:ascii="GHEA Grapalat" w:hAnsi="GHEA Grapalat"/>
          <w:i/>
        </w:rPr>
      </w:pPr>
    </w:p>
  </w:footnote>
  <w:footnote w:id="4">
    <w:p w:rsidR="002C5B7E" w:rsidRPr="00511966" w:rsidRDefault="002C5B7E"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 xml:space="preserve">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5">
    <w:p w:rsidR="002C5B7E" w:rsidRPr="008E4439" w:rsidRDefault="002C5B7E"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2C5B7E" w:rsidRPr="000811C1" w:rsidRDefault="002C5B7E" w:rsidP="0027573B">
      <w:pPr>
        <w:pStyle w:val="af2"/>
        <w:rPr>
          <w:rFonts w:ascii="Sylfaen" w:hAnsi="Sylfaen"/>
          <w:sz w:val="18"/>
          <w:szCs w:val="18"/>
        </w:rPr>
      </w:pPr>
    </w:p>
  </w:footnote>
  <w:footnote w:id="6">
    <w:p w:rsidR="002C5B7E" w:rsidRPr="00A31673" w:rsidRDefault="002C5B7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2C5B7E" w:rsidRDefault="002C5B7E"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C5B7E" w:rsidRDefault="002C5B7E" w:rsidP="006B3E56">
      <w:pPr>
        <w:pStyle w:val="af2"/>
        <w:rPr>
          <w:rFonts w:asciiTheme="minorHAnsi" w:hAnsiTheme="minorHAnsi"/>
          <w:lang w:val="af-ZA"/>
        </w:rPr>
      </w:pPr>
    </w:p>
  </w:footnote>
  <w:footnote w:id="8">
    <w:p w:rsidR="002C5B7E" w:rsidRPr="00D3436F" w:rsidRDefault="002C5B7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C5B7E" w:rsidRPr="00D3436F" w:rsidRDefault="002C5B7E">
      <w:pPr>
        <w:pStyle w:val="af2"/>
        <w:rPr>
          <w:lang w:val="es-ES"/>
        </w:rPr>
      </w:pPr>
    </w:p>
  </w:footnote>
  <w:footnote w:id="9">
    <w:p w:rsidR="002C5B7E" w:rsidRPr="008842CE" w:rsidRDefault="002C5B7E" w:rsidP="003D2FE2">
      <w:pPr>
        <w:pStyle w:val="af2"/>
        <w:jc w:val="both"/>
      </w:pPr>
    </w:p>
  </w:footnote>
  <w:footnote w:id="10">
    <w:p w:rsidR="002C5B7E" w:rsidRPr="00173793" w:rsidRDefault="002C5B7E" w:rsidP="000A214C">
      <w:pPr>
        <w:pStyle w:val="af2"/>
        <w:jc w:val="both"/>
        <w:rPr>
          <w:rFonts w:asciiTheme="minorHAnsi" w:hAnsiTheme="minorHAnsi"/>
        </w:rPr>
      </w:pPr>
    </w:p>
  </w:footnote>
  <w:footnote w:id="11">
    <w:p w:rsidR="002C5B7E" w:rsidRPr="00D3436F" w:rsidRDefault="002C5B7E"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2C5B7E" w:rsidRPr="008842CE" w:rsidRDefault="002C5B7E"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2C5B7E" w:rsidRPr="00E85250" w:rsidRDefault="002C5B7E" w:rsidP="00D90640">
      <w:pPr>
        <w:widowControl w:val="0"/>
        <w:spacing w:after="160" w:line="360" w:lineRule="auto"/>
        <w:ind w:firstLine="709"/>
        <w:jc w:val="both"/>
        <w:rPr>
          <w:rFonts w:ascii="GHEA Grapalat" w:hAnsi="GHEA Grapalat"/>
          <w:lang w:val="hy-AM"/>
        </w:rPr>
      </w:pPr>
    </w:p>
    <w:p w:rsidR="002C5B7E" w:rsidRPr="00D3436F" w:rsidRDefault="002C5B7E">
      <w:pPr>
        <w:pStyle w:val="af2"/>
        <w:rPr>
          <w:lang w:val="hy-AM"/>
        </w:rPr>
      </w:pPr>
    </w:p>
  </w:footnote>
  <w:footnote w:id="13">
    <w:p w:rsidR="002C5B7E" w:rsidRPr="00D3436F" w:rsidRDefault="002C5B7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2C5B7E" w:rsidRPr="008842CE" w:rsidRDefault="002C5B7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C5B7E" w:rsidRPr="00D3436F" w:rsidRDefault="002C5B7E">
      <w:pPr>
        <w:pStyle w:val="af2"/>
        <w:rPr>
          <w:lang w:val="hy-AM"/>
        </w:rPr>
      </w:pPr>
    </w:p>
  </w:footnote>
  <w:footnote w:id="15">
    <w:p w:rsidR="002C5B7E" w:rsidRPr="00E861BF" w:rsidRDefault="002C5B7E"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6">
    <w:p w:rsidR="002C5B7E" w:rsidRDefault="002C5B7E"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2C5B7E" w:rsidRPr="00E861BF" w:rsidRDefault="002C5B7E"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7">
    <w:p w:rsidR="002C5B7E" w:rsidRPr="00E861BF" w:rsidRDefault="002C5B7E" w:rsidP="008842CE">
      <w:pPr>
        <w:pStyle w:val="af2"/>
        <w:widowControl w:val="0"/>
        <w:jc w:val="both"/>
        <w:rPr>
          <w:rFonts w:ascii="GHEA Grapalat" w:hAnsi="GHEA Grapalat"/>
          <w:i/>
        </w:rPr>
      </w:pPr>
    </w:p>
  </w:footnote>
  <w:footnote w:id="18">
    <w:p w:rsidR="002C5B7E" w:rsidRPr="008842CE" w:rsidRDefault="002C5B7E"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w:t>
      </w:r>
      <w:r w:rsidR="00820864">
        <w:rPr>
          <w:rFonts w:ascii="GHEA Grapalat" w:hAnsi="GHEA Grapalat"/>
          <w:i/>
        </w:rPr>
        <w:t>е возрастания.</w:t>
      </w:r>
    </w:p>
  </w:footnote>
  <w:footnote w:id="19">
    <w:p w:rsidR="002C5B7E" w:rsidRPr="008842CE" w:rsidRDefault="002C5B7E"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A19"/>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B7D6F"/>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2E3D"/>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1FA2"/>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6E55"/>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793"/>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3F9E"/>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3195"/>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735"/>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5B7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0D5"/>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4A3"/>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3944"/>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6E4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864"/>
    <w:rsid w:val="0082102B"/>
    <w:rsid w:val="00821921"/>
    <w:rsid w:val="008223F5"/>
    <w:rsid w:val="00822942"/>
    <w:rsid w:val="008229D3"/>
    <w:rsid w:val="00822E50"/>
    <w:rsid w:val="00823FC9"/>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AD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228"/>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3C4A"/>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2875"/>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536"/>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645"/>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20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421A5-4D68-44FF-AB51-271EF08E9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72</Pages>
  <Words>16998</Words>
  <Characters>96892</Characters>
  <Application>Microsoft Office Word</Application>
  <DocSecurity>0</DocSecurity>
  <Lines>807</Lines>
  <Paragraphs>227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113663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Gohar</cp:lastModifiedBy>
  <cp:revision>777</cp:revision>
  <cp:lastPrinted>2018-02-16T07:12:00Z</cp:lastPrinted>
  <dcterms:created xsi:type="dcterms:W3CDTF">2019-10-28T07:04:00Z</dcterms:created>
  <dcterms:modified xsi:type="dcterms:W3CDTF">2020-06-17T12:21:00Z</dcterms:modified>
</cp:coreProperties>
</file>